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D42" w:rsidRDefault="000F3A65" w:rsidP="003F5284">
      <w:pPr>
        <w:spacing w:before="100" w:beforeAutospacing="1" w:after="100" w:afterAutospacing="1" w:line="480" w:lineRule="auto"/>
        <w:jc w:val="center"/>
        <w:outlineLvl w:val="1"/>
        <w:rPr>
          <w:ins w:id="0" w:author="20000773" w:date="2012-02-29T11:09:00Z"/>
          <w:rFonts w:ascii="Times New Roman" w:eastAsia="Times New Roman" w:hAnsi="Times New Roman" w:cs="Times New Roman"/>
          <w:b/>
          <w:bCs/>
          <w:sz w:val="24"/>
          <w:szCs w:val="24"/>
        </w:rPr>
      </w:pPr>
      <w:bookmarkStart w:id="1" w:name="_GoBack"/>
      <w:bookmarkEnd w:id="1"/>
      <w:ins w:id="2" w:author="20000773" w:date="2012-02-29T11:10:00Z">
        <w:r>
          <w:rPr>
            <w:rFonts w:ascii="Times New Roman" w:eastAsia="Times New Roman" w:hAnsi="Times New Roman" w:cs="Times New Roman"/>
            <w:b/>
            <w:bCs/>
            <w:sz w:val="24"/>
            <w:szCs w:val="24"/>
          </w:rPr>
          <w:t xml:space="preserve">Description of the </w:t>
        </w:r>
      </w:ins>
      <w:proofErr w:type="spellStart"/>
      <w:r w:rsidR="002E6D42" w:rsidRPr="000405D1">
        <w:rPr>
          <w:rFonts w:ascii="Times New Roman" w:eastAsia="Times New Roman" w:hAnsi="Times New Roman" w:cs="Times New Roman"/>
          <w:b/>
          <w:bCs/>
          <w:sz w:val="24"/>
          <w:szCs w:val="24"/>
        </w:rPr>
        <w:t>MitelSuperConsole</w:t>
      </w:r>
      <w:proofErr w:type="spellEnd"/>
      <w:r w:rsidR="002E6D42" w:rsidRPr="000405D1">
        <w:rPr>
          <w:rFonts w:ascii="Times New Roman" w:eastAsia="Times New Roman" w:hAnsi="Times New Roman" w:cs="Times New Roman"/>
          <w:b/>
          <w:bCs/>
          <w:sz w:val="24"/>
          <w:szCs w:val="24"/>
        </w:rPr>
        <w:t xml:space="preserve"> 1000</w:t>
      </w:r>
      <w:r>
        <w:rPr>
          <w:rFonts w:ascii="Times New Roman" w:eastAsia="Times New Roman" w:hAnsi="Times New Roman" w:cs="Times New Roman"/>
          <w:b/>
          <w:bCs/>
          <w:sz w:val="24"/>
          <w:szCs w:val="24"/>
        </w:rPr>
        <w:t xml:space="preserve"> Attendant Console</w:t>
      </w:r>
      <w:ins w:id="3" w:author="20000773" w:date="2012-02-29T11:09:00Z">
        <w:r>
          <w:rPr>
            <w:rFonts w:ascii="Times New Roman" w:eastAsia="Times New Roman" w:hAnsi="Times New Roman" w:cs="Times New Roman"/>
            <w:b/>
            <w:bCs/>
            <w:sz w:val="24"/>
            <w:szCs w:val="24"/>
          </w:rPr>
          <w:t xml:space="preserve"> </w:t>
        </w:r>
        <w:proofErr w:type="gramStart"/>
        <w:r>
          <w:rPr>
            <w:rFonts w:ascii="Times New Roman" w:eastAsia="Times New Roman" w:hAnsi="Times New Roman" w:cs="Times New Roman"/>
            <w:b/>
            <w:bCs/>
            <w:sz w:val="24"/>
            <w:szCs w:val="24"/>
          </w:rPr>
          <w:t>use  uppercase</w:t>
        </w:r>
        <w:proofErr w:type="gramEnd"/>
        <w:r>
          <w:rPr>
            <w:rFonts w:ascii="Times New Roman" w:eastAsia="Times New Roman" w:hAnsi="Times New Roman" w:cs="Times New Roman"/>
            <w:b/>
            <w:bCs/>
            <w:sz w:val="24"/>
            <w:szCs w:val="24"/>
          </w:rPr>
          <w:t>+ bold for the title</w:t>
        </w:r>
      </w:ins>
    </w:p>
    <w:p w:rsidR="000F3A65" w:rsidRDefault="000F3A65" w:rsidP="003F5284">
      <w:pPr>
        <w:spacing w:before="100" w:beforeAutospacing="1" w:after="100" w:afterAutospacing="1" w:line="480" w:lineRule="auto"/>
        <w:jc w:val="center"/>
        <w:outlineLvl w:val="1"/>
        <w:rPr>
          <w:rFonts w:ascii="Times New Roman" w:eastAsia="Times New Roman" w:hAnsi="Times New Roman" w:cs="Times New Roman"/>
          <w:b/>
          <w:bCs/>
          <w:sz w:val="24"/>
          <w:szCs w:val="24"/>
        </w:rPr>
      </w:pPr>
    </w:p>
    <w:p w:rsidR="00AB6D5A" w:rsidRDefault="000405D1" w:rsidP="003F5284">
      <w:pPr>
        <w:spacing w:before="100" w:beforeAutospacing="1" w:after="100" w:afterAutospacing="1" w:line="480" w:lineRule="auto"/>
        <w:jc w:val="both"/>
        <w:outlineLvl w:val="1"/>
        <w:rPr>
          <w:rFonts w:ascii="Times New Roman" w:eastAsia="Times New Roman" w:hAnsi="Times New Roman" w:cs="Times New Roman"/>
          <w:b/>
          <w:bCs/>
          <w:sz w:val="24"/>
          <w:szCs w:val="24"/>
        </w:rPr>
      </w:pPr>
      <w:proofErr w:type="gramStart"/>
      <w:r>
        <w:rPr>
          <w:rFonts w:ascii="Times New Roman" w:eastAsia="Times New Roman" w:hAnsi="Times New Roman" w:cs="Times New Roman"/>
          <w:b/>
          <w:bCs/>
          <w:sz w:val="24"/>
          <w:szCs w:val="24"/>
        </w:rPr>
        <w:t>INTRODUCTION</w:t>
      </w:r>
      <w:ins w:id="4" w:author="20000773" w:date="2012-02-29T11:10:00Z">
        <w:r w:rsidR="000F3A65">
          <w:rPr>
            <w:rFonts w:ascii="Times New Roman" w:eastAsia="Times New Roman" w:hAnsi="Times New Roman" w:cs="Times New Roman"/>
            <w:b/>
            <w:bCs/>
            <w:sz w:val="24"/>
            <w:szCs w:val="24"/>
          </w:rPr>
          <w:t xml:space="preserve">  remove</w:t>
        </w:r>
        <w:proofErr w:type="gramEnd"/>
        <w:r w:rsidR="000F3A65">
          <w:rPr>
            <w:rFonts w:ascii="Times New Roman" w:eastAsia="Times New Roman" w:hAnsi="Times New Roman" w:cs="Times New Roman"/>
            <w:b/>
            <w:bCs/>
            <w:sz w:val="24"/>
            <w:szCs w:val="24"/>
          </w:rPr>
          <w:t xml:space="preserve"> the ‘bold’</w:t>
        </w:r>
      </w:ins>
    </w:p>
    <w:p w:rsidR="003F5284" w:rsidRDefault="006C376F" w:rsidP="003F5284">
      <w:pPr>
        <w:spacing w:before="100" w:beforeAutospacing="1" w:after="100" w:afterAutospacing="1" w:line="480" w:lineRule="auto"/>
        <w:ind w:firstLine="720"/>
        <w:jc w:val="both"/>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This description is intended for individuals who aspire to work at the front </w:t>
      </w:r>
      <w:proofErr w:type="spellStart"/>
      <w:r>
        <w:rPr>
          <w:rFonts w:ascii="Times New Roman" w:eastAsia="Times New Roman" w:hAnsi="Times New Roman" w:cs="Times New Roman"/>
          <w:bCs/>
          <w:sz w:val="24"/>
          <w:szCs w:val="24"/>
        </w:rPr>
        <w:t>desk</w:t>
      </w:r>
      <w:ins w:id="5" w:author="20000773" w:date="2012-02-29T11:11:00Z">
        <w:r w:rsidR="000F3A65">
          <w:rPr>
            <w:rFonts w:ascii="Times New Roman" w:eastAsia="Times New Roman" w:hAnsi="Times New Roman" w:cs="Times New Roman"/>
            <w:bCs/>
            <w:sz w:val="24"/>
            <w:szCs w:val="24"/>
          </w:rPr>
          <w:t>doing</w:t>
        </w:r>
        <w:proofErr w:type="spellEnd"/>
        <w:r w:rsidR="000F3A65">
          <w:rPr>
            <w:rFonts w:ascii="Times New Roman" w:eastAsia="Times New Roman" w:hAnsi="Times New Roman" w:cs="Times New Roman"/>
            <w:bCs/>
            <w:sz w:val="24"/>
            <w:szCs w:val="24"/>
          </w:rPr>
          <w:t>?</w:t>
        </w:r>
      </w:ins>
      <w:r>
        <w:rPr>
          <w:rFonts w:ascii="Times New Roman" w:eastAsia="Times New Roman" w:hAnsi="Times New Roman" w:cs="Times New Roman"/>
          <w:bCs/>
          <w:sz w:val="24"/>
          <w:szCs w:val="24"/>
        </w:rPr>
        <w:t xml:space="preserve"> of an </w:t>
      </w:r>
      <w:r w:rsidRPr="00907458">
        <w:rPr>
          <w:rFonts w:ascii="Times New Roman" w:eastAsia="Times New Roman" w:hAnsi="Times New Roman" w:cs="Times New Roman"/>
          <w:bCs/>
          <w:sz w:val="24"/>
          <w:szCs w:val="24"/>
        </w:rPr>
        <w:t xml:space="preserve">office or just would like to know how a </w:t>
      </w:r>
      <w:proofErr w:type="spellStart"/>
      <w:r w:rsidRPr="00907458">
        <w:rPr>
          <w:rFonts w:ascii="Times New Roman" w:eastAsia="Times New Roman" w:hAnsi="Times New Roman" w:cs="Times New Roman"/>
          <w:bCs/>
          <w:sz w:val="24"/>
          <w:szCs w:val="24"/>
        </w:rPr>
        <w:t>MitelSuperConsole</w:t>
      </w:r>
      <w:proofErr w:type="spellEnd"/>
      <w:r w:rsidRPr="00907458">
        <w:rPr>
          <w:rFonts w:ascii="Times New Roman" w:eastAsia="Times New Roman" w:hAnsi="Times New Roman" w:cs="Times New Roman"/>
          <w:bCs/>
          <w:sz w:val="24"/>
          <w:szCs w:val="24"/>
        </w:rPr>
        <w:t xml:space="preserve"> 1000 Attendant Console works.</w:t>
      </w:r>
      <w:ins w:id="6" w:author="20000773" w:date="2012-02-29T11:11:00Z">
        <w:r w:rsidR="000F3A65">
          <w:rPr>
            <w:rFonts w:ascii="Times New Roman" w:eastAsia="Times New Roman" w:hAnsi="Times New Roman" w:cs="Times New Roman"/>
            <w:bCs/>
            <w:sz w:val="24"/>
            <w:szCs w:val="24"/>
          </w:rPr>
          <w:t xml:space="preserve">dbl sp after a full </w:t>
        </w:r>
        <w:proofErr w:type="spellStart"/>
        <w:r w:rsidR="000F3A65">
          <w:rPr>
            <w:rFonts w:ascii="Times New Roman" w:eastAsia="Times New Roman" w:hAnsi="Times New Roman" w:cs="Times New Roman"/>
            <w:bCs/>
            <w:sz w:val="24"/>
            <w:szCs w:val="24"/>
          </w:rPr>
          <w:t>stop</w:t>
        </w:r>
      </w:ins>
      <w:r w:rsidR="00BE186A" w:rsidRPr="00907458">
        <w:rPr>
          <w:rFonts w:ascii="Times New Roman" w:hAnsi="Times New Roman" w:cs="Times New Roman"/>
          <w:sz w:val="24"/>
          <w:szCs w:val="24"/>
          <w:shd w:val="clear" w:color="auto" w:fill="FFFFFF"/>
        </w:rPr>
        <w:t>An</w:t>
      </w:r>
      <w:proofErr w:type="spellEnd"/>
      <w:r w:rsidR="00BE186A" w:rsidRPr="00907458">
        <w:rPr>
          <w:rFonts w:ascii="Times New Roman" w:hAnsi="Times New Roman" w:cs="Times New Roman"/>
          <w:sz w:val="24"/>
          <w:szCs w:val="24"/>
          <w:shd w:val="clear" w:color="auto" w:fill="FFFFFF"/>
        </w:rPr>
        <w:t xml:space="preserve"> attendant console generally is a regular private branch exchange telephone station</w:t>
      </w:r>
      <w:r w:rsidR="00907458" w:rsidRPr="00907458">
        <w:rPr>
          <w:rFonts w:ascii="Times New Roman" w:hAnsi="Times New Roman" w:cs="Times New Roman"/>
          <w:sz w:val="24"/>
          <w:szCs w:val="24"/>
          <w:shd w:val="clear" w:color="auto" w:fill="FFFFFF"/>
        </w:rPr>
        <w:t>, which is defined by PCMAG</w:t>
      </w:r>
      <w:ins w:id="7" w:author="20000773" w:date="2012-02-29T11:12:00Z">
        <w:r w:rsidR="000F3A65">
          <w:rPr>
            <w:rFonts w:ascii="Times New Roman" w:hAnsi="Times New Roman" w:cs="Times New Roman"/>
            <w:sz w:val="24"/>
            <w:szCs w:val="24"/>
            <w:shd w:val="clear" w:color="auto" w:fill="FFFFFF"/>
          </w:rPr>
          <w:t>(meaning?)</w:t>
        </w:r>
      </w:ins>
      <w:r w:rsidR="00907458" w:rsidRPr="00907458">
        <w:rPr>
          <w:rFonts w:ascii="Times New Roman" w:hAnsi="Times New Roman" w:cs="Times New Roman"/>
          <w:sz w:val="24"/>
          <w:szCs w:val="24"/>
          <w:shd w:val="clear" w:color="auto" w:fill="FFFFFF"/>
        </w:rPr>
        <w:t xml:space="preserve"> </w:t>
      </w:r>
      <w:proofErr w:type="gramStart"/>
      <w:r w:rsidR="00907458" w:rsidRPr="00907458">
        <w:rPr>
          <w:rFonts w:ascii="Times New Roman" w:hAnsi="Times New Roman" w:cs="Times New Roman"/>
          <w:sz w:val="24"/>
          <w:szCs w:val="24"/>
          <w:shd w:val="clear" w:color="auto" w:fill="FFFFFF"/>
        </w:rPr>
        <w:t xml:space="preserve">Encyclopedia (2012) as “An </w:t>
      </w:r>
      <w:r w:rsidR="00C9217B" w:rsidRPr="00907458">
        <w:rPr>
          <w:rFonts w:ascii="Times New Roman" w:hAnsi="Times New Roman" w:cs="Times New Roman"/>
          <w:sz w:val="24"/>
          <w:szCs w:val="24"/>
          <w:shd w:val="clear" w:color="auto" w:fill="FFFFFF"/>
        </w:rPr>
        <w:t>in-house</w:t>
      </w:r>
      <w:r w:rsidR="00907458" w:rsidRPr="00907458">
        <w:rPr>
          <w:rFonts w:ascii="Times New Roman" w:hAnsi="Times New Roman" w:cs="Times New Roman"/>
          <w:sz w:val="24"/>
          <w:szCs w:val="24"/>
          <w:shd w:val="clear" w:color="auto" w:fill="FFFFFF"/>
        </w:rPr>
        <w:t xml:space="preserve"> telephone switching system that interconnects telephone extensions to each other as well as to the outside telephone network.”</w:t>
      </w:r>
      <w:proofErr w:type="gramEnd"/>
      <w:r w:rsidR="00907458" w:rsidRPr="00907458">
        <w:rPr>
          <w:rFonts w:ascii="Times New Roman" w:hAnsi="Times New Roman" w:cs="Times New Roman"/>
          <w:sz w:val="24"/>
          <w:szCs w:val="24"/>
          <w:shd w:val="clear" w:color="auto" w:fill="FFFFFF"/>
        </w:rPr>
        <w:t xml:space="preserve">This device has </w:t>
      </w:r>
      <w:r w:rsidR="00BE186A" w:rsidRPr="00907458">
        <w:rPr>
          <w:rFonts w:ascii="Times New Roman" w:hAnsi="Times New Roman" w:cs="Times New Roman"/>
          <w:sz w:val="24"/>
          <w:szCs w:val="24"/>
          <w:shd w:val="clear" w:color="auto" w:fill="FFFFFF"/>
        </w:rPr>
        <w:t xml:space="preserve">many </w:t>
      </w:r>
      <w:proofErr w:type="spellStart"/>
      <w:ins w:id="8" w:author="20000773" w:date="2012-02-29T11:12:00Z">
        <w:r w:rsidR="000F3A65">
          <w:rPr>
            <w:rFonts w:ascii="Times New Roman" w:hAnsi="Times New Roman" w:cs="Times New Roman"/>
            <w:sz w:val="24"/>
            <w:szCs w:val="24"/>
            <w:shd w:val="clear" w:color="auto" w:fill="FFFFFF"/>
          </w:rPr>
          <w:t>xx</w:t>
        </w:r>
      </w:ins>
      <w:r w:rsidR="00BE186A" w:rsidRPr="00907458">
        <w:rPr>
          <w:rFonts w:ascii="Times New Roman" w:hAnsi="Times New Roman" w:cs="Times New Roman"/>
          <w:sz w:val="24"/>
          <w:szCs w:val="24"/>
          <w:shd w:val="clear" w:color="auto" w:fill="FFFFFF"/>
        </w:rPr>
        <w:t>buttons</w:t>
      </w:r>
      <w:ins w:id="9" w:author="20000773" w:date="2012-02-29T11:19:00Z">
        <w:r w:rsidR="0072674B">
          <w:rPr>
            <w:rFonts w:ascii="Times New Roman" w:hAnsi="Times New Roman" w:cs="Times New Roman"/>
            <w:sz w:val="24"/>
            <w:szCs w:val="24"/>
            <w:shd w:val="clear" w:color="auto" w:fill="FFFFFF"/>
          </w:rPr>
          <w:t>it</w:t>
        </w:r>
        <w:proofErr w:type="spellEnd"/>
        <w:r w:rsidR="0072674B">
          <w:rPr>
            <w:rFonts w:ascii="Times New Roman" w:hAnsi="Times New Roman" w:cs="Times New Roman"/>
            <w:sz w:val="24"/>
            <w:szCs w:val="24"/>
            <w:shd w:val="clear" w:color="auto" w:fill="FFFFFF"/>
          </w:rPr>
          <w:t xml:space="preserve"> is not the buttons, but the ‘functions</w:t>
        </w:r>
      </w:ins>
      <w:ins w:id="10" w:author="20000773" w:date="2012-02-29T11:20:00Z">
        <w:r w:rsidR="0072674B">
          <w:rPr>
            <w:rFonts w:ascii="Times New Roman" w:hAnsi="Times New Roman" w:cs="Times New Roman"/>
            <w:sz w:val="24"/>
            <w:szCs w:val="24"/>
            <w:shd w:val="clear" w:color="auto" w:fill="FFFFFF"/>
          </w:rPr>
          <w:t>’</w:t>
        </w:r>
      </w:ins>
      <w:ins w:id="11" w:author="20000773" w:date="2012-02-29T11:19:00Z">
        <w:r w:rsidR="0072674B">
          <w:rPr>
            <w:rFonts w:ascii="Times New Roman" w:hAnsi="Times New Roman" w:cs="Times New Roman"/>
            <w:sz w:val="24"/>
            <w:szCs w:val="24"/>
            <w:shd w:val="clear" w:color="auto" w:fill="FFFFFF"/>
          </w:rPr>
          <w:t xml:space="preserve"> that are programmed</w:t>
        </w:r>
      </w:ins>
      <w:r w:rsidR="00BE186A" w:rsidRPr="00907458">
        <w:rPr>
          <w:rFonts w:ascii="Times New Roman" w:hAnsi="Times New Roman" w:cs="Times New Roman"/>
          <w:sz w:val="24"/>
          <w:szCs w:val="24"/>
          <w:shd w:val="clear" w:color="auto" w:fill="FFFFFF"/>
        </w:rPr>
        <w:t xml:space="preserve"> that can be programmed to be associated with particular </w:t>
      </w:r>
      <w:ins w:id="12" w:author="20000773" w:date="2012-02-29T11:21:00Z">
        <w:r w:rsidR="0072674B">
          <w:rPr>
            <w:rFonts w:ascii="Times New Roman" w:hAnsi="Times New Roman" w:cs="Times New Roman"/>
            <w:sz w:val="24"/>
            <w:szCs w:val="24"/>
            <w:shd w:val="clear" w:color="auto" w:fill="FFFFFF"/>
          </w:rPr>
          <w:t>(</w:t>
        </w:r>
      </w:ins>
      <w:r w:rsidR="00BE186A" w:rsidRPr="00907458">
        <w:rPr>
          <w:rFonts w:ascii="Times New Roman" w:hAnsi="Times New Roman" w:cs="Times New Roman"/>
          <w:sz w:val="24"/>
          <w:szCs w:val="24"/>
          <w:shd w:val="clear" w:color="auto" w:fill="FFFFFF"/>
        </w:rPr>
        <w:t>lines in the private telephone system, or with particular</w:t>
      </w:r>
      <w:ins w:id="13" w:author="20000773" w:date="2012-02-29T11:21:00Z">
        <w:r w:rsidR="0072674B">
          <w:rPr>
            <w:rFonts w:ascii="Times New Roman" w:hAnsi="Times New Roman" w:cs="Times New Roman"/>
            <w:sz w:val="24"/>
            <w:szCs w:val="24"/>
            <w:shd w:val="clear" w:color="auto" w:fill="FFFFFF"/>
          </w:rPr>
          <w:t xml:space="preserve">) unnecessary </w:t>
        </w:r>
      </w:ins>
      <w:ins w:id="14" w:author="20000773" w:date="2012-02-29T11:35:00Z">
        <w:r w:rsidR="00726F98">
          <w:rPr>
            <w:rFonts w:ascii="Times New Roman" w:hAnsi="Times New Roman" w:cs="Times New Roman"/>
            <w:sz w:val="24"/>
            <w:szCs w:val="24"/>
            <w:shd w:val="clear" w:color="auto" w:fill="FFFFFF"/>
          </w:rPr>
          <w:t xml:space="preserve">words, </w:t>
        </w:r>
      </w:ins>
      <w:ins w:id="15" w:author="20000773" w:date="2012-02-29T11:21:00Z">
        <w:r w:rsidR="0072674B">
          <w:rPr>
            <w:rFonts w:ascii="Times New Roman" w:hAnsi="Times New Roman" w:cs="Times New Roman"/>
            <w:sz w:val="24"/>
            <w:szCs w:val="24"/>
            <w:shd w:val="clear" w:color="auto" w:fill="FFFFFF"/>
          </w:rPr>
          <w:t>and confusing</w:t>
        </w:r>
      </w:ins>
      <w:r w:rsidR="00BE186A" w:rsidRPr="00907458">
        <w:rPr>
          <w:rFonts w:ascii="Times New Roman" w:hAnsi="Times New Roman" w:cs="Times New Roman"/>
          <w:sz w:val="24"/>
          <w:szCs w:val="24"/>
          <w:shd w:val="clear" w:color="auto" w:fill="FFFFFF"/>
        </w:rPr>
        <w:t xml:space="preserve"> specialized functions</w:t>
      </w:r>
      <w:r w:rsidR="00907458" w:rsidRPr="00907458">
        <w:rPr>
          <w:rFonts w:ascii="Times New Roman" w:hAnsi="Times New Roman" w:cs="Times New Roman"/>
          <w:sz w:val="24"/>
          <w:szCs w:val="24"/>
          <w:shd w:val="clear" w:color="auto" w:fill="FFFFFF"/>
        </w:rPr>
        <w:t>,</w:t>
      </w:r>
      <w:ins w:id="16" w:author="20000773" w:date="2012-02-29T11:29:00Z">
        <w:r w:rsidR="00726F98">
          <w:rPr>
            <w:rFonts w:ascii="Times New Roman" w:hAnsi="Times New Roman" w:cs="Times New Roman"/>
            <w:sz w:val="24"/>
            <w:szCs w:val="24"/>
            <w:shd w:val="clear" w:color="auto" w:fill="FFFFFF"/>
          </w:rPr>
          <w:t>;</w:t>
        </w:r>
      </w:ins>
      <w:r w:rsidR="00907458" w:rsidRPr="00907458">
        <w:rPr>
          <w:rFonts w:ascii="Times New Roman" w:hAnsi="Times New Roman" w:cs="Times New Roman"/>
          <w:sz w:val="24"/>
          <w:szCs w:val="24"/>
          <w:shd w:val="clear" w:color="auto" w:fill="FFFFFF"/>
        </w:rPr>
        <w:t xml:space="preserve"> for example</w:t>
      </w:r>
      <w:ins w:id="17" w:author="20000773" w:date="2012-02-29T11:29:00Z">
        <w:r w:rsidR="00726F98">
          <w:rPr>
            <w:rFonts w:ascii="Times New Roman" w:hAnsi="Times New Roman" w:cs="Times New Roman"/>
            <w:sz w:val="24"/>
            <w:szCs w:val="24"/>
            <w:shd w:val="clear" w:color="auto" w:fill="FFFFFF"/>
          </w:rPr>
          <w:t>,</w:t>
        </w:r>
      </w:ins>
      <w:r w:rsidR="00907458" w:rsidRPr="00907458">
        <w:rPr>
          <w:rFonts w:ascii="Times New Roman" w:hAnsi="Times New Roman" w:cs="Times New Roman"/>
          <w:sz w:val="24"/>
          <w:szCs w:val="24"/>
          <w:shd w:val="clear" w:color="auto" w:fill="FFFFFF"/>
        </w:rPr>
        <w:t xml:space="preserve"> </w:t>
      </w:r>
      <w:ins w:id="18" w:author="20000773" w:date="2012-02-29T11:29:00Z">
        <w:r w:rsidR="00726F98">
          <w:rPr>
            <w:rFonts w:ascii="Times New Roman" w:hAnsi="Times New Roman" w:cs="Times New Roman"/>
            <w:sz w:val="24"/>
            <w:szCs w:val="24"/>
            <w:shd w:val="clear" w:color="auto" w:fill="FFFFFF"/>
          </w:rPr>
          <w:t>‘</w:t>
        </w:r>
      </w:ins>
      <w:r w:rsidR="00907458" w:rsidRPr="00907458">
        <w:rPr>
          <w:rFonts w:ascii="Times New Roman" w:hAnsi="Times New Roman" w:cs="Times New Roman"/>
          <w:sz w:val="24"/>
          <w:szCs w:val="24"/>
          <w:shd w:val="clear" w:color="auto" w:fill="FFFFFF"/>
        </w:rPr>
        <w:t>wake</w:t>
      </w:r>
      <w:del w:id="19" w:author="20000773" w:date="2012-02-29T11:29:00Z">
        <w:r w:rsidR="00907458" w:rsidRPr="00907458" w:rsidDel="00726F98">
          <w:rPr>
            <w:rFonts w:ascii="Times New Roman" w:hAnsi="Times New Roman" w:cs="Times New Roman"/>
            <w:sz w:val="24"/>
            <w:szCs w:val="24"/>
            <w:shd w:val="clear" w:color="auto" w:fill="FFFFFF"/>
          </w:rPr>
          <w:delText xml:space="preserve"> </w:delText>
        </w:r>
      </w:del>
      <w:ins w:id="20" w:author="20000773" w:date="2012-02-29T11:29:00Z">
        <w:r w:rsidR="00726F98">
          <w:rPr>
            <w:rFonts w:ascii="Times New Roman" w:hAnsi="Times New Roman" w:cs="Times New Roman"/>
            <w:sz w:val="24"/>
            <w:szCs w:val="24"/>
            <w:shd w:val="clear" w:color="auto" w:fill="FFFFFF"/>
          </w:rPr>
          <w:t>-</w:t>
        </w:r>
      </w:ins>
      <w:r w:rsidR="00907458" w:rsidRPr="00907458">
        <w:rPr>
          <w:rFonts w:ascii="Times New Roman" w:hAnsi="Times New Roman" w:cs="Times New Roman"/>
          <w:sz w:val="24"/>
          <w:szCs w:val="24"/>
          <w:shd w:val="clear" w:color="auto" w:fill="FFFFFF"/>
        </w:rPr>
        <w:t>up calls</w:t>
      </w:r>
      <w:ins w:id="21" w:author="20000773" w:date="2012-02-29T11:30:00Z">
        <w:r w:rsidR="00726F98">
          <w:rPr>
            <w:rFonts w:ascii="Times New Roman" w:hAnsi="Times New Roman" w:cs="Times New Roman"/>
            <w:sz w:val="24"/>
            <w:szCs w:val="24"/>
            <w:shd w:val="clear" w:color="auto" w:fill="FFFFFF"/>
          </w:rPr>
          <w:t>’</w:t>
        </w:r>
      </w:ins>
      <w:r w:rsidR="00907458" w:rsidRPr="00907458">
        <w:rPr>
          <w:rFonts w:ascii="Times New Roman" w:hAnsi="Times New Roman" w:cs="Times New Roman"/>
          <w:sz w:val="24"/>
          <w:szCs w:val="24"/>
          <w:shd w:val="clear" w:color="auto" w:fill="FFFFFF"/>
        </w:rPr>
        <w:t>.</w:t>
      </w:r>
      <w:r w:rsidR="00C9217B">
        <w:rPr>
          <w:rFonts w:ascii="Times New Roman" w:hAnsi="Times New Roman" w:cs="Times New Roman"/>
          <w:sz w:val="24"/>
          <w:szCs w:val="24"/>
          <w:shd w:val="clear" w:color="auto" w:fill="FFFFFF"/>
        </w:rPr>
        <w:t xml:space="preserve"> The </w:t>
      </w:r>
      <w:proofErr w:type="spellStart"/>
      <w:r w:rsidR="00C9217B" w:rsidRPr="00907458">
        <w:rPr>
          <w:rFonts w:ascii="Times New Roman" w:eastAsia="Times New Roman" w:hAnsi="Times New Roman" w:cs="Times New Roman"/>
          <w:bCs/>
          <w:sz w:val="24"/>
          <w:szCs w:val="24"/>
        </w:rPr>
        <w:t>MitelSuperConsole</w:t>
      </w:r>
      <w:proofErr w:type="spellEnd"/>
      <w:r w:rsidR="00C9217B" w:rsidRPr="00907458">
        <w:rPr>
          <w:rFonts w:ascii="Times New Roman" w:eastAsia="Times New Roman" w:hAnsi="Times New Roman" w:cs="Times New Roman"/>
          <w:bCs/>
          <w:sz w:val="24"/>
          <w:szCs w:val="24"/>
        </w:rPr>
        <w:t xml:space="preserve"> 1000 Attendant Console</w:t>
      </w:r>
      <w:r w:rsidR="00C9217B">
        <w:rPr>
          <w:rFonts w:ascii="Times New Roman" w:eastAsia="Times New Roman" w:hAnsi="Times New Roman" w:cs="Times New Roman"/>
          <w:bCs/>
          <w:sz w:val="24"/>
          <w:szCs w:val="24"/>
        </w:rPr>
        <w:t xml:space="preserve"> can also perform the regular functions of a </w:t>
      </w:r>
      <w:proofErr w:type="spellStart"/>
      <w:r w:rsidR="00C9217B">
        <w:rPr>
          <w:rFonts w:ascii="Times New Roman" w:eastAsia="Times New Roman" w:hAnsi="Times New Roman" w:cs="Times New Roman"/>
          <w:bCs/>
          <w:sz w:val="24"/>
          <w:szCs w:val="24"/>
        </w:rPr>
        <w:t>telephone</w:t>
      </w:r>
      <w:del w:id="22" w:author="20000773" w:date="2012-02-29T11:30:00Z">
        <w:r w:rsidR="00C9217B" w:rsidDel="00726F98">
          <w:rPr>
            <w:rFonts w:ascii="Times New Roman" w:eastAsia="Times New Roman" w:hAnsi="Times New Roman" w:cs="Times New Roman"/>
            <w:bCs/>
            <w:sz w:val="24"/>
            <w:szCs w:val="24"/>
          </w:rPr>
          <w:delText>, i.e.</w:delText>
        </w:r>
      </w:del>
      <w:ins w:id="23" w:author="20000773" w:date="2012-02-29T11:30:00Z">
        <w:r w:rsidR="00726F98">
          <w:rPr>
            <w:rFonts w:ascii="Times New Roman" w:eastAsia="Times New Roman" w:hAnsi="Times New Roman" w:cs="Times New Roman"/>
            <w:bCs/>
            <w:sz w:val="24"/>
            <w:szCs w:val="24"/>
          </w:rPr>
          <w:t>no</w:t>
        </w:r>
        <w:proofErr w:type="spellEnd"/>
        <w:r w:rsidR="00726F98">
          <w:rPr>
            <w:rFonts w:ascii="Times New Roman" w:eastAsia="Times New Roman" w:hAnsi="Times New Roman" w:cs="Times New Roman"/>
            <w:bCs/>
            <w:sz w:val="24"/>
            <w:szCs w:val="24"/>
          </w:rPr>
          <w:t xml:space="preserve"> abbreviations-</w:t>
        </w:r>
      </w:ins>
      <w:r w:rsidR="00C9217B">
        <w:rPr>
          <w:rFonts w:ascii="Times New Roman" w:eastAsia="Times New Roman" w:hAnsi="Times New Roman" w:cs="Times New Roman"/>
          <w:bCs/>
          <w:sz w:val="24"/>
          <w:szCs w:val="24"/>
        </w:rPr>
        <w:t xml:space="preserve"> making and receiving phone calls.</w:t>
      </w:r>
    </w:p>
    <w:p w:rsidR="00C9217B" w:rsidRDefault="00EC21C7" w:rsidP="003F5284">
      <w:pPr>
        <w:spacing w:before="100" w:beforeAutospacing="1" w:after="100" w:afterAutospacing="1" w:line="480" w:lineRule="auto"/>
        <w:ind w:firstLine="720"/>
        <w:jc w:val="both"/>
        <w:outlineLvl w:val="1"/>
        <w:rPr>
          <w:rFonts w:ascii="Times New Roman" w:eastAsia="Times New Roman" w:hAnsi="Times New Roman" w:cs="Times New Roman"/>
          <w:bCs/>
          <w:sz w:val="24"/>
          <w:szCs w:val="24"/>
        </w:rPr>
      </w:pPr>
      <w:r>
        <w:rPr>
          <w:rFonts w:ascii="Times New Roman" w:hAnsi="Times New Roman" w:cs="Times New Roman"/>
          <w:sz w:val="24"/>
          <w:szCs w:val="24"/>
          <w:shd w:val="clear" w:color="auto" w:fill="FFFFFF"/>
        </w:rPr>
        <w:t xml:space="preserve">The </w:t>
      </w:r>
      <w:proofErr w:type="spellStart"/>
      <w:r w:rsidRPr="00907458">
        <w:rPr>
          <w:rFonts w:ascii="Times New Roman" w:eastAsia="Times New Roman" w:hAnsi="Times New Roman" w:cs="Times New Roman"/>
          <w:bCs/>
          <w:sz w:val="24"/>
          <w:szCs w:val="24"/>
        </w:rPr>
        <w:t>MitelSuperConsole</w:t>
      </w:r>
      <w:proofErr w:type="spellEnd"/>
      <w:r w:rsidRPr="00907458">
        <w:rPr>
          <w:rFonts w:ascii="Times New Roman" w:eastAsia="Times New Roman" w:hAnsi="Times New Roman" w:cs="Times New Roman"/>
          <w:bCs/>
          <w:sz w:val="24"/>
          <w:szCs w:val="24"/>
        </w:rPr>
        <w:t xml:space="preserve"> 1000 Attendant Console</w:t>
      </w:r>
      <w:r>
        <w:rPr>
          <w:rFonts w:ascii="Times New Roman" w:eastAsia="Times New Roman" w:hAnsi="Times New Roman" w:cs="Times New Roman"/>
          <w:bCs/>
          <w:sz w:val="24"/>
          <w:szCs w:val="24"/>
        </w:rPr>
        <w:t xml:space="preserve"> is </w:t>
      </w:r>
      <w:r w:rsidR="00B46C10">
        <w:rPr>
          <w:rFonts w:ascii="Times New Roman" w:eastAsia="Times New Roman" w:hAnsi="Times New Roman" w:cs="Times New Roman"/>
          <w:bCs/>
          <w:sz w:val="24"/>
          <w:szCs w:val="24"/>
        </w:rPr>
        <w:t>mainly black, has a the base</w:t>
      </w:r>
      <w:r w:rsidR="00D03E4D">
        <w:rPr>
          <w:rFonts w:ascii="Times New Roman" w:eastAsia="Times New Roman" w:hAnsi="Times New Roman" w:cs="Times New Roman"/>
          <w:bCs/>
          <w:sz w:val="24"/>
          <w:szCs w:val="24"/>
        </w:rPr>
        <w:t xml:space="preserve"> made of hard plastic</w:t>
      </w:r>
      <w:r w:rsidR="00B46C10">
        <w:rPr>
          <w:rFonts w:ascii="Times New Roman" w:eastAsia="Times New Roman" w:hAnsi="Times New Roman" w:cs="Times New Roman"/>
          <w:bCs/>
          <w:sz w:val="24"/>
          <w:szCs w:val="24"/>
        </w:rPr>
        <w:t xml:space="preserve">, </w:t>
      </w:r>
      <w:del w:id="24" w:author="20000773" w:date="2012-02-29T11:31:00Z">
        <w:r w:rsidR="00B46C10" w:rsidDel="00726F98">
          <w:rPr>
            <w:rFonts w:ascii="Times New Roman" w:eastAsia="Times New Roman" w:hAnsi="Times New Roman" w:cs="Times New Roman"/>
            <w:bCs/>
            <w:sz w:val="24"/>
            <w:szCs w:val="24"/>
          </w:rPr>
          <w:delText>which has a height of</w:delText>
        </w:r>
      </w:del>
      <w:ins w:id="25" w:author="20000773" w:date="2012-02-29T11:31:00Z">
        <w:r w:rsidR="00726F98">
          <w:rPr>
            <w:rFonts w:ascii="Times New Roman" w:eastAsia="Times New Roman" w:hAnsi="Times New Roman" w:cs="Times New Roman"/>
            <w:bCs/>
            <w:sz w:val="24"/>
            <w:szCs w:val="24"/>
          </w:rPr>
          <w:t xml:space="preserve"> too many words (is)-</w:t>
        </w:r>
      </w:ins>
      <w:r w:rsidR="00B46C10">
        <w:rPr>
          <w:rFonts w:ascii="Times New Roman" w:eastAsia="Times New Roman" w:hAnsi="Times New Roman" w:cs="Times New Roman"/>
          <w:bCs/>
          <w:sz w:val="24"/>
          <w:szCs w:val="24"/>
        </w:rPr>
        <w:t xml:space="preserve"> 5cm high, width of 39cm and length of 23cm. On the lower </w:t>
      </w:r>
      <w:del w:id="26" w:author="20000773" w:date="2012-02-29T11:32:00Z">
        <w:r w:rsidR="00B46C10" w:rsidDel="00726F98">
          <w:rPr>
            <w:rFonts w:ascii="Times New Roman" w:eastAsia="Times New Roman" w:hAnsi="Times New Roman" w:cs="Times New Roman"/>
            <w:bCs/>
            <w:sz w:val="24"/>
            <w:szCs w:val="24"/>
          </w:rPr>
          <w:delText xml:space="preserve">end of the base is a grey keypad area where </w:delText>
        </w:r>
        <w:r w:rsidR="00D03E4D" w:rsidDel="00726F98">
          <w:rPr>
            <w:rFonts w:ascii="Times New Roman" w:eastAsia="Times New Roman" w:hAnsi="Times New Roman" w:cs="Times New Roman"/>
            <w:bCs/>
            <w:sz w:val="24"/>
            <w:szCs w:val="24"/>
          </w:rPr>
          <w:delText>grey fixed keys and blue soft keys with white labels, black dial pad are located. At the top end of the base there is a LCD Display mounted 5cm high with a width of 20cm and length of 5cm and has “MitelSuperconsole 1000” in black writing at the top. On the base of the console there is a handset</w:delText>
        </w:r>
        <w:r w:rsidR="00331F08" w:rsidDel="00726F98">
          <w:rPr>
            <w:rFonts w:ascii="Times New Roman" w:eastAsia="Times New Roman" w:hAnsi="Times New Roman" w:cs="Times New Roman"/>
            <w:bCs/>
            <w:sz w:val="24"/>
            <w:szCs w:val="24"/>
          </w:rPr>
          <w:delText>, also made of hard plastic which is</w:delText>
        </w:r>
      </w:del>
      <w:ins w:id="27" w:author="20000773" w:date="2012-02-29T11:32:00Z">
        <w:r w:rsidR="00726F98">
          <w:rPr>
            <w:rFonts w:ascii="Times New Roman" w:eastAsia="Times New Roman" w:hAnsi="Times New Roman" w:cs="Times New Roman"/>
            <w:bCs/>
            <w:sz w:val="24"/>
            <w:szCs w:val="24"/>
          </w:rPr>
          <w:t>-these are specific details which must be used under the subheading – The Base</w:t>
        </w:r>
      </w:ins>
      <w:r w:rsidR="00331F08">
        <w:rPr>
          <w:rFonts w:ascii="Times New Roman" w:eastAsia="Times New Roman" w:hAnsi="Times New Roman" w:cs="Times New Roman"/>
          <w:bCs/>
          <w:sz w:val="24"/>
          <w:szCs w:val="24"/>
        </w:rPr>
        <w:t xml:space="preserve"> connected by a handset jack which is made of a coiled, soft black wire and also a grey mounting cord. </w:t>
      </w:r>
      <w:r w:rsidR="00506074">
        <w:rPr>
          <w:rFonts w:ascii="Times New Roman" w:hAnsi="Times New Roman" w:cs="Times New Roman"/>
          <w:sz w:val="24"/>
          <w:szCs w:val="24"/>
        </w:rPr>
        <w:t xml:space="preserve">Figure 1 shows the </w:t>
      </w:r>
      <w:proofErr w:type="spellStart"/>
      <w:r w:rsidR="00506074" w:rsidRPr="00506074">
        <w:rPr>
          <w:rFonts w:ascii="Times New Roman" w:eastAsia="Times New Roman" w:hAnsi="Times New Roman" w:cs="Times New Roman"/>
          <w:bCs/>
          <w:sz w:val="24"/>
          <w:szCs w:val="24"/>
        </w:rPr>
        <w:t>TheMitelSuperConsole</w:t>
      </w:r>
      <w:proofErr w:type="spellEnd"/>
      <w:r w:rsidR="00506074" w:rsidRPr="00506074">
        <w:rPr>
          <w:rFonts w:ascii="Times New Roman" w:eastAsia="Times New Roman" w:hAnsi="Times New Roman" w:cs="Times New Roman"/>
          <w:bCs/>
          <w:sz w:val="24"/>
          <w:szCs w:val="24"/>
        </w:rPr>
        <w:t xml:space="preserve"> 1000 Attendant Console</w:t>
      </w:r>
      <w:ins w:id="28" w:author="20000773" w:date="2012-02-29T11:36:00Z">
        <w:r w:rsidR="00726F98">
          <w:rPr>
            <w:rFonts w:ascii="Times New Roman" w:eastAsia="Times New Roman" w:hAnsi="Times New Roman" w:cs="Times New Roman"/>
            <w:bCs/>
            <w:sz w:val="24"/>
            <w:szCs w:val="24"/>
          </w:rPr>
          <w:t xml:space="preserve"> </w:t>
        </w:r>
      </w:ins>
      <w:r w:rsidR="00506074">
        <w:rPr>
          <w:rFonts w:ascii="Times New Roman" w:hAnsi="Times New Roman" w:cs="Times New Roman"/>
          <w:sz w:val="24"/>
          <w:szCs w:val="24"/>
        </w:rPr>
        <w:t xml:space="preserve">and its overall </w:t>
      </w:r>
      <w:proofErr w:type="spellStart"/>
      <w:r w:rsidR="00506074">
        <w:rPr>
          <w:rFonts w:ascii="Times New Roman" w:hAnsi="Times New Roman" w:cs="Times New Roman"/>
          <w:sz w:val="24"/>
          <w:szCs w:val="24"/>
        </w:rPr>
        <w:t>dimensions.</w:t>
      </w:r>
      <w:ins w:id="29" w:author="20000773" w:date="2012-02-29T11:32:00Z">
        <w:r w:rsidR="00726F98">
          <w:rPr>
            <w:rFonts w:ascii="Times New Roman" w:hAnsi="Times New Roman" w:cs="Times New Roman"/>
            <w:sz w:val="24"/>
            <w:szCs w:val="24"/>
          </w:rPr>
          <w:t>Include</w:t>
        </w:r>
        <w:proofErr w:type="spellEnd"/>
        <w:r w:rsidR="00726F98">
          <w:rPr>
            <w:rFonts w:ascii="Times New Roman" w:hAnsi="Times New Roman" w:cs="Times New Roman"/>
            <w:sz w:val="24"/>
            <w:szCs w:val="24"/>
          </w:rPr>
          <w:t xml:space="preserve"> here instead all the general information arising from the answer to the </w:t>
        </w:r>
      </w:ins>
      <w:ins w:id="30" w:author="20000773" w:date="2012-02-29T11:33:00Z">
        <w:r w:rsidR="00726F98">
          <w:rPr>
            <w:rFonts w:ascii="Times New Roman" w:hAnsi="Times New Roman" w:cs="Times New Roman"/>
            <w:sz w:val="24"/>
            <w:szCs w:val="24"/>
          </w:rPr>
          <w:t xml:space="preserve">‘reporters’ questions – </w:t>
        </w:r>
        <w:r w:rsidR="00726F98">
          <w:rPr>
            <w:rFonts w:ascii="Times New Roman" w:hAnsi="Times New Roman" w:cs="Times New Roman"/>
            <w:sz w:val="24"/>
            <w:szCs w:val="24"/>
          </w:rPr>
          <w:lastRenderedPageBreak/>
          <w:t>what where, how, who.  Size</w:t>
        </w:r>
      </w:ins>
      <w:ins w:id="31" w:author="20000773" w:date="2012-02-29T11:34:00Z">
        <w:r w:rsidR="00726F98">
          <w:rPr>
            <w:rFonts w:ascii="Times New Roman" w:hAnsi="Times New Roman" w:cs="Times New Roman"/>
            <w:sz w:val="24"/>
            <w:szCs w:val="24"/>
          </w:rPr>
          <w:t>/dimensions,</w:t>
        </w:r>
      </w:ins>
      <w:ins w:id="32" w:author="20000773" w:date="2012-02-29T11:33:00Z">
        <w:r w:rsidR="00726F98">
          <w:rPr>
            <w:rFonts w:ascii="Times New Roman" w:hAnsi="Times New Roman" w:cs="Times New Roman"/>
            <w:sz w:val="24"/>
            <w:szCs w:val="24"/>
          </w:rPr>
          <w:t xml:space="preserve"> shape </w:t>
        </w:r>
        <w:proofErr w:type="spellStart"/>
        <w:r w:rsidR="00726F98">
          <w:rPr>
            <w:rFonts w:ascii="Times New Roman" w:hAnsi="Times New Roman" w:cs="Times New Roman"/>
            <w:sz w:val="24"/>
            <w:szCs w:val="24"/>
          </w:rPr>
          <w:t>colour</w:t>
        </w:r>
        <w:proofErr w:type="spellEnd"/>
        <w:r w:rsidR="00726F98">
          <w:rPr>
            <w:rFonts w:ascii="Times New Roman" w:hAnsi="Times New Roman" w:cs="Times New Roman"/>
            <w:sz w:val="24"/>
            <w:szCs w:val="24"/>
          </w:rPr>
          <w:t xml:space="preserve">, weight, general material, and </w:t>
        </w:r>
      </w:ins>
      <w:ins w:id="33" w:author="20000773" w:date="2012-02-29T11:34:00Z">
        <w:r w:rsidR="00726F98">
          <w:rPr>
            <w:rFonts w:ascii="Times New Roman" w:hAnsi="Times New Roman" w:cs="Times New Roman"/>
            <w:sz w:val="24"/>
            <w:szCs w:val="24"/>
          </w:rPr>
          <w:t>familiar</w:t>
        </w:r>
      </w:ins>
      <w:ins w:id="34" w:author="20000773" w:date="2012-02-29T11:33:00Z">
        <w:r w:rsidR="00726F98">
          <w:rPr>
            <w:rFonts w:ascii="Times New Roman" w:hAnsi="Times New Roman" w:cs="Times New Roman"/>
            <w:sz w:val="24"/>
            <w:szCs w:val="24"/>
          </w:rPr>
          <w:t xml:space="preserve"> </w:t>
        </w:r>
      </w:ins>
      <w:ins w:id="35" w:author="20000773" w:date="2012-02-29T11:34:00Z">
        <w:r w:rsidR="00726F98">
          <w:rPr>
            <w:rFonts w:ascii="Times New Roman" w:hAnsi="Times New Roman" w:cs="Times New Roman"/>
            <w:sz w:val="24"/>
            <w:szCs w:val="24"/>
          </w:rPr>
          <w:t xml:space="preserve">object with which to compare to help </w:t>
        </w:r>
        <w:proofErr w:type="spellStart"/>
        <w:r w:rsidR="00726F98">
          <w:rPr>
            <w:rFonts w:ascii="Times New Roman" w:hAnsi="Times New Roman" w:cs="Times New Roman"/>
            <w:sz w:val="24"/>
            <w:szCs w:val="24"/>
          </w:rPr>
          <w:t>visualisation</w:t>
        </w:r>
      </w:ins>
      <w:proofErr w:type="spellEnd"/>
    </w:p>
    <w:p w:rsidR="00331F08" w:rsidRDefault="00F012A6" w:rsidP="00331F08">
      <w:pPr>
        <w:spacing w:line="480" w:lineRule="auto"/>
        <w:ind w:firstLine="720"/>
        <w:jc w:val="both"/>
        <w:rPr>
          <w:rFonts w:ascii="Times New Roman" w:eastAsia="Times New Roman" w:hAnsi="Times New Roman" w:cs="Times New Roman"/>
          <w:bCs/>
          <w:sz w:val="24"/>
          <w:szCs w:val="24"/>
        </w:rPr>
      </w:pPr>
      <w:del w:id="36" w:author="20000773" w:date="2012-02-29T11:36:00Z">
        <w:r w:rsidDel="00726F98">
          <w:rPr>
            <w:rFonts w:ascii="Times New Roman" w:hAnsi="Times New Roman" w:cs="Times New Roman"/>
            <w:sz w:val="24"/>
            <w:szCs w:val="24"/>
          </w:rPr>
          <w:delText>The console would mainly be used by employees at the front desk of a hotel, or a large company</w:delText>
        </w:r>
      </w:del>
      <w:ins w:id="37" w:author="20000773" w:date="2012-02-29T11:37:00Z">
        <w:r w:rsidR="00F71D9C">
          <w:rPr>
            <w:rFonts w:ascii="Times New Roman" w:hAnsi="Times New Roman" w:cs="Times New Roman"/>
            <w:sz w:val="24"/>
            <w:szCs w:val="24"/>
          </w:rPr>
          <w:t>-why all of that information</w:t>
        </w:r>
      </w:ins>
      <w:ins w:id="38" w:author="20000773" w:date="2012-02-29T11:38:00Z">
        <w:r w:rsidR="00F71D9C">
          <w:rPr>
            <w:rFonts w:ascii="Times New Roman" w:hAnsi="Times New Roman" w:cs="Times New Roman"/>
            <w:sz w:val="24"/>
            <w:szCs w:val="24"/>
          </w:rPr>
          <w:t>? Unnecessary in the light of the purpose you gave near the start</w:t>
        </w:r>
      </w:ins>
      <w:del w:id="39" w:author="20000773" w:date="2012-02-29T11:37:00Z">
        <w:r w:rsidDel="00F71D9C">
          <w:rPr>
            <w:rFonts w:ascii="Times New Roman" w:hAnsi="Times New Roman" w:cs="Times New Roman"/>
            <w:sz w:val="24"/>
            <w:szCs w:val="24"/>
          </w:rPr>
          <w:delText xml:space="preserve">. </w:delText>
        </w:r>
        <w:r w:rsidR="00331F08" w:rsidDel="00F71D9C">
          <w:rPr>
            <w:rFonts w:ascii="Times New Roman" w:hAnsi="Times New Roman" w:cs="Times New Roman"/>
            <w:sz w:val="24"/>
            <w:szCs w:val="24"/>
          </w:rPr>
          <w:delText>One who wishes to speak to another person picks up the handset, dials the telephone or extension number of the he wishes to speak to and places the receiver at his ear. The number dialed will trigger the other person’s phone to ring where they will pick up, then they can have a conversation over the telephone</w:delText>
        </w:r>
        <w:r w:rsidR="00F506F1" w:rsidDel="00F71D9C">
          <w:rPr>
            <w:rFonts w:ascii="Times New Roman" w:hAnsi="Times New Roman" w:cs="Times New Roman"/>
            <w:sz w:val="24"/>
            <w:szCs w:val="24"/>
          </w:rPr>
          <w:delText>,the conversation can be ended by hanging up the receiver, i.e. placing the receiver back on the base.</w:delText>
        </w:r>
      </w:del>
      <w:r w:rsidR="00331F08">
        <w:rPr>
          <w:rFonts w:ascii="Times New Roman" w:hAnsi="Times New Roman" w:cs="Times New Roman"/>
          <w:sz w:val="24"/>
          <w:szCs w:val="24"/>
        </w:rPr>
        <w:t xml:space="preserve"> The </w:t>
      </w:r>
      <w:proofErr w:type="spellStart"/>
      <w:r w:rsidR="00331F08">
        <w:rPr>
          <w:rFonts w:ascii="Times New Roman" w:eastAsia="Times New Roman" w:hAnsi="Times New Roman" w:cs="Times New Roman"/>
          <w:bCs/>
          <w:sz w:val="24"/>
          <w:szCs w:val="24"/>
        </w:rPr>
        <w:t>MitelSuperconsole</w:t>
      </w:r>
      <w:proofErr w:type="spellEnd"/>
      <w:r w:rsidR="00331F08">
        <w:rPr>
          <w:rFonts w:ascii="Times New Roman" w:eastAsia="Times New Roman" w:hAnsi="Times New Roman" w:cs="Times New Roman"/>
          <w:bCs/>
          <w:sz w:val="24"/>
          <w:szCs w:val="24"/>
        </w:rPr>
        <w:t xml:space="preserve"> 1000 can also manage multiple calls, transfer calls to specific departments, hotel rooms, offices or just putting others on hold while speaking to another person, give wake up calls in a hotel scenario (to guests) and even monitor the lines of other extensions.</w:t>
      </w:r>
      <w:r w:rsidR="00F506F1">
        <w:rPr>
          <w:rFonts w:ascii="Times New Roman" w:eastAsia="Times New Roman" w:hAnsi="Times New Roman" w:cs="Times New Roman"/>
          <w:bCs/>
          <w:sz w:val="24"/>
          <w:szCs w:val="24"/>
        </w:rPr>
        <w:t xml:space="preserve"> </w:t>
      </w:r>
      <w:ins w:id="40" w:author="20000773" w:date="2012-02-29T11:39:00Z">
        <w:r w:rsidR="00F71D9C">
          <w:rPr>
            <w:rFonts w:ascii="Times New Roman" w:eastAsia="Times New Roman" w:hAnsi="Times New Roman" w:cs="Times New Roman"/>
            <w:bCs/>
            <w:sz w:val="24"/>
            <w:szCs w:val="24"/>
          </w:rPr>
          <w:t xml:space="preserve">The foregoing sentence seems </w:t>
        </w:r>
        <w:proofErr w:type="spellStart"/>
        <w:r w:rsidR="00F71D9C">
          <w:rPr>
            <w:rFonts w:ascii="Times New Roman" w:eastAsia="Times New Roman" w:hAnsi="Times New Roman" w:cs="Times New Roman"/>
            <w:bCs/>
            <w:sz w:val="24"/>
            <w:szCs w:val="24"/>
          </w:rPr>
          <w:t>repetitive</w:t>
        </w:r>
      </w:ins>
      <w:r w:rsidR="00F506F1">
        <w:rPr>
          <w:rFonts w:ascii="Times New Roman" w:eastAsia="Times New Roman" w:hAnsi="Times New Roman" w:cs="Times New Roman"/>
          <w:bCs/>
          <w:sz w:val="24"/>
          <w:szCs w:val="24"/>
        </w:rPr>
        <w:t>The</w:t>
      </w:r>
      <w:proofErr w:type="spellEnd"/>
      <w:r w:rsidR="00F506F1">
        <w:rPr>
          <w:rFonts w:ascii="Times New Roman" w:eastAsia="Times New Roman" w:hAnsi="Times New Roman" w:cs="Times New Roman"/>
          <w:bCs/>
          <w:sz w:val="24"/>
          <w:szCs w:val="24"/>
        </w:rPr>
        <w:t xml:space="preserve"> </w:t>
      </w:r>
      <w:proofErr w:type="spellStart"/>
      <w:r w:rsidR="00F506F1">
        <w:rPr>
          <w:rFonts w:ascii="Times New Roman" w:eastAsia="Times New Roman" w:hAnsi="Times New Roman" w:cs="Times New Roman"/>
          <w:bCs/>
          <w:sz w:val="24"/>
          <w:szCs w:val="24"/>
        </w:rPr>
        <w:t>MitelSuperconsole</w:t>
      </w:r>
      <w:proofErr w:type="spellEnd"/>
      <w:r w:rsidR="00F506F1">
        <w:rPr>
          <w:rFonts w:ascii="Times New Roman" w:eastAsia="Times New Roman" w:hAnsi="Times New Roman" w:cs="Times New Roman"/>
          <w:bCs/>
          <w:sz w:val="24"/>
          <w:szCs w:val="24"/>
        </w:rPr>
        <w:t xml:space="preserve"> 1000 Attendant Console consists </w:t>
      </w:r>
      <w:r w:rsidR="00A95FB9">
        <w:rPr>
          <w:rFonts w:ascii="Times New Roman" w:eastAsia="Times New Roman" w:hAnsi="Times New Roman" w:cs="Times New Roman"/>
          <w:bCs/>
          <w:sz w:val="24"/>
          <w:szCs w:val="24"/>
        </w:rPr>
        <w:t>of 4</w:t>
      </w:r>
      <w:r w:rsidR="00F506F1">
        <w:rPr>
          <w:rFonts w:ascii="Times New Roman" w:eastAsia="Times New Roman" w:hAnsi="Times New Roman" w:cs="Times New Roman"/>
          <w:bCs/>
          <w:sz w:val="24"/>
          <w:szCs w:val="24"/>
        </w:rPr>
        <w:t xml:space="preserve"> major parts:</w:t>
      </w:r>
    </w:p>
    <w:p w:rsidR="00F506F1" w:rsidRDefault="00F506F1" w:rsidP="00F506F1">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The Base</w:t>
      </w:r>
      <w:ins w:id="41" w:author="20000773" w:date="2012-02-29T12:05:00Z">
        <w:r w:rsidR="003D67BB">
          <w:rPr>
            <w:rFonts w:ascii="Times New Roman" w:hAnsi="Times New Roman" w:cs="Times New Roman"/>
            <w:sz w:val="24"/>
            <w:szCs w:val="24"/>
          </w:rPr>
          <w:t xml:space="preserve"> part missing.  “The base</w:t>
        </w:r>
      </w:ins>
      <w:ins w:id="42" w:author="20000773" w:date="2012-02-29T12:06:00Z">
        <w:r w:rsidR="003D67BB">
          <w:rPr>
            <w:rFonts w:ascii="Times New Roman" w:hAnsi="Times New Roman" w:cs="Times New Roman"/>
            <w:sz w:val="24"/>
            <w:szCs w:val="24"/>
          </w:rPr>
          <w:t xml:space="preserve">” would be the box-structure. The Function </w:t>
        </w:r>
        <w:proofErr w:type="gramStart"/>
        <w:r w:rsidR="003D67BB">
          <w:rPr>
            <w:rFonts w:ascii="Times New Roman" w:hAnsi="Times New Roman" w:cs="Times New Roman"/>
            <w:sz w:val="24"/>
            <w:szCs w:val="24"/>
          </w:rPr>
          <w:t>Display(</w:t>
        </w:r>
        <w:proofErr w:type="gramEnd"/>
        <w:r w:rsidR="003D67BB">
          <w:rPr>
            <w:rFonts w:ascii="Times New Roman" w:hAnsi="Times New Roman" w:cs="Times New Roman"/>
            <w:sz w:val="24"/>
            <w:szCs w:val="24"/>
          </w:rPr>
          <w:t>?) is that part which is complex and accommodates all of the various keys.  It is crucial</w:t>
        </w:r>
      </w:ins>
    </w:p>
    <w:p w:rsidR="00F506F1" w:rsidRDefault="00F506F1" w:rsidP="00F506F1">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The Handset</w:t>
      </w:r>
    </w:p>
    <w:p w:rsidR="00F506F1" w:rsidRDefault="00F506F1" w:rsidP="00F506F1">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The Handset Jack</w:t>
      </w:r>
    </w:p>
    <w:p w:rsidR="001D7511" w:rsidRPr="00506074" w:rsidRDefault="00F506F1" w:rsidP="001D7511">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The Mounting Cord</w:t>
      </w:r>
    </w:p>
    <w:p w:rsidR="006C376F" w:rsidRDefault="006C376F" w:rsidP="00506074">
      <w:pPr>
        <w:spacing w:line="480" w:lineRule="auto"/>
        <w:jc w:val="both"/>
        <w:rPr>
          <w:rFonts w:ascii="Times New Roman" w:hAnsi="Times New Roman" w:cs="Times New Roman"/>
          <w:sz w:val="24"/>
          <w:szCs w:val="24"/>
        </w:rPr>
      </w:pPr>
    </w:p>
    <w:p w:rsidR="00506074" w:rsidRDefault="00506074" w:rsidP="00506074">
      <w:pPr>
        <w:spacing w:line="480" w:lineRule="auto"/>
        <w:jc w:val="both"/>
        <w:rPr>
          <w:rFonts w:ascii="Times New Roman" w:hAnsi="Times New Roman" w:cs="Times New Roman"/>
          <w:sz w:val="24"/>
          <w:szCs w:val="24"/>
        </w:rPr>
      </w:pPr>
    </w:p>
    <w:p w:rsidR="00506074" w:rsidRDefault="00F71D9C">
      <w:pPr>
        <w:spacing w:line="480" w:lineRule="auto"/>
        <w:ind w:left="1440"/>
        <w:jc w:val="both"/>
        <w:rPr>
          <w:rFonts w:ascii="Times New Roman" w:hAnsi="Times New Roman" w:cs="Times New Roman"/>
          <w:sz w:val="24"/>
          <w:szCs w:val="24"/>
        </w:rPr>
        <w:pPrChange w:id="43" w:author="20000773" w:date="2012-02-29T11:40:00Z">
          <w:pPr>
            <w:spacing w:line="480" w:lineRule="auto"/>
            <w:jc w:val="both"/>
          </w:pPr>
        </w:pPrChange>
      </w:pPr>
      <w:ins w:id="44" w:author="20000773" w:date="2012-02-29T11:40:00Z">
        <w:r>
          <w:rPr>
            <w:rFonts w:ascii="Times New Roman" w:hAnsi="Times New Roman" w:cs="Times New Roman"/>
            <w:sz w:val="24"/>
            <w:szCs w:val="24"/>
          </w:rPr>
          <w:t>Why the empty space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If the space is not enough for the graphic, rearrange the introductory material so that some comes before, and some after the graphic.  You do </w:t>
        </w:r>
        <w:proofErr w:type="spellStart"/>
        <w:proofErr w:type="gramStart"/>
        <w:r>
          <w:rPr>
            <w:rFonts w:ascii="Times New Roman" w:hAnsi="Times New Roman" w:cs="Times New Roman"/>
            <w:sz w:val="24"/>
            <w:szCs w:val="24"/>
          </w:rPr>
          <w:t>nt</w:t>
        </w:r>
        <w:proofErr w:type="spellEnd"/>
        <w:proofErr w:type="gramEnd"/>
        <w:r>
          <w:rPr>
            <w:rFonts w:ascii="Times New Roman" w:hAnsi="Times New Roman" w:cs="Times New Roman"/>
            <w:sz w:val="24"/>
            <w:szCs w:val="24"/>
          </w:rPr>
          <w:t xml:space="preserve"> want huge white spaces.</w:t>
        </w:r>
      </w:ins>
    </w:p>
    <w:p w:rsidR="00506074" w:rsidRDefault="00506074" w:rsidP="00506074">
      <w:pPr>
        <w:spacing w:line="480" w:lineRule="auto"/>
        <w:jc w:val="both"/>
        <w:rPr>
          <w:rFonts w:ascii="Times New Roman" w:hAnsi="Times New Roman" w:cs="Times New Roman"/>
          <w:sz w:val="24"/>
          <w:szCs w:val="24"/>
        </w:rPr>
      </w:pPr>
    </w:p>
    <w:p w:rsidR="00506074" w:rsidRDefault="00506074" w:rsidP="00506074">
      <w:pPr>
        <w:spacing w:line="480" w:lineRule="auto"/>
        <w:jc w:val="both"/>
        <w:rPr>
          <w:rFonts w:ascii="Times New Roman" w:hAnsi="Times New Roman" w:cs="Times New Roman"/>
          <w:sz w:val="24"/>
          <w:szCs w:val="24"/>
        </w:rPr>
      </w:pPr>
    </w:p>
    <w:p w:rsidR="00506074" w:rsidRPr="002E6D42" w:rsidRDefault="00506074" w:rsidP="00506074">
      <w:pPr>
        <w:spacing w:line="480" w:lineRule="auto"/>
        <w:jc w:val="both"/>
        <w:rPr>
          <w:rFonts w:ascii="Times New Roman" w:hAnsi="Times New Roman" w:cs="Times New Roman"/>
          <w:sz w:val="24"/>
          <w:szCs w:val="24"/>
        </w:rPr>
      </w:pPr>
    </w:p>
    <w:p w:rsidR="00DE11FC" w:rsidRDefault="00506074" w:rsidP="00DE11FC">
      <w:pPr>
        <w:spacing w:before="100" w:beforeAutospacing="1" w:after="100" w:afterAutospacing="1" w:line="480" w:lineRule="auto"/>
        <w:jc w:val="center"/>
        <w:outlineLvl w:val="1"/>
        <w:rPr>
          <w:ins w:id="45" w:author="20000773" w:date="2012-02-29T12:08:00Z"/>
          <w:rFonts w:ascii="Times New Roman" w:eastAsia="Times New Roman" w:hAnsi="Times New Roman" w:cs="Times New Roman"/>
          <w:b/>
          <w:bCs/>
          <w:sz w:val="24"/>
          <w:szCs w:val="24"/>
        </w:rPr>
      </w:pPr>
      <w:r w:rsidRPr="00506074">
        <w:rPr>
          <w:rFonts w:ascii="Times New Roman" w:eastAsia="Times New Roman" w:hAnsi="Times New Roman" w:cs="Times New Roman"/>
          <w:b/>
          <w:bCs/>
          <w:sz w:val="24"/>
          <w:szCs w:val="24"/>
        </w:rPr>
        <w:t xml:space="preserve">Figure 1: </w:t>
      </w:r>
      <w:proofErr w:type="spellStart"/>
      <w:r w:rsidRPr="00506074">
        <w:rPr>
          <w:rFonts w:ascii="Times New Roman" w:eastAsia="Times New Roman" w:hAnsi="Times New Roman" w:cs="Times New Roman"/>
          <w:b/>
          <w:bCs/>
          <w:sz w:val="24"/>
          <w:szCs w:val="24"/>
        </w:rPr>
        <w:t>The</w:t>
      </w:r>
      <w:r w:rsidRPr="000405D1">
        <w:rPr>
          <w:rFonts w:ascii="Times New Roman" w:eastAsia="Times New Roman" w:hAnsi="Times New Roman" w:cs="Times New Roman"/>
          <w:b/>
          <w:bCs/>
          <w:sz w:val="24"/>
          <w:szCs w:val="24"/>
        </w:rPr>
        <w:t>MitelSuperConsole</w:t>
      </w:r>
      <w:proofErr w:type="spellEnd"/>
      <w:r w:rsidRPr="000405D1">
        <w:rPr>
          <w:rFonts w:ascii="Times New Roman" w:eastAsia="Times New Roman" w:hAnsi="Times New Roman" w:cs="Times New Roman"/>
          <w:b/>
          <w:bCs/>
          <w:sz w:val="24"/>
          <w:szCs w:val="24"/>
        </w:rPr>
        <w:t xml:space="preserve"> 1000</w:t>
      </w:r>
      <w:r w:rsidR="00DE11FC">
        <w:rPr>
          <w:rFonts w:ascii="Times New Roman" w:eastAsia="Times New Roman" w:hAnsi="Times New Roman" w:cs="Times New Roman"/>
          <w:b/>
          <w:bCs/>
          <w:sz w:val="24"/>
          <w:szCs w:val="24"/>
        </w:rPr>
        <w:t xml:space="preserve"> Attendant </w:t>
      </w:r>
      <w:proofErr w:type="spellStart"/>
      <w:r w:rsidR="00DE11FC">
        <w:rPr>
          <w:rFonts w:ascii="Times New Roman" w:eastAsia="Times New Roman" w:hAnsi="Times New Roman" w:cs="Times New Roman"/>
          <w:b/>
          <w:bCs/>
          <w:sz w:val="24"/>
          <w:szCs w:val="24"/>
        </w:rPr>
        <w:t>Console</w:t>
      </w:r>
      <w:ins w:id="46" w:author="20000773" w:date="2012-02-29T11:40:00Z">
        <w:r w:rsidR="00F71D9C">
          <w:rPr>
            <w:rFonts w:ascii="Times New Roman" w:eastAsia="Times New Roman" w:hAnsi="Times New Roman" w:cs="Times New Roman"/>
            <w:b/>
            <w:bCs/>
            <w:sz w:val="24"/>
            <w:szCs w:val="24"/>
          </w:rPr>
          <w:t>place</w:t>
        </w:r>
        <w:proofErr w:type="spellEnd"/>
        <w:r w:rsidR="00F71D9C">
          <w:rPr>
            <w:rFonts w:ascii="Times New Roman" w:eastAsia="Times New Roman" w:hAnsi="Times New Roman" w:cs="Times New Roman"/>
            <w:b/>
            <w:bCs/>
            <w:sz w:val="24"/>
            <w:szCs w:val="24"/>
          </w:rPr>
          <w:t xml:space="preserve"> the caption UNDER the graphic</w:t>
        </w:r>
      </w:ins>
    </w:p>
    <w:p w:rsidR="00A430EC" w:rsidRDefault="00A430EC">
      <w:pPr>
        <w:spacing w:before="100" w:beforeAutospacing="1" w:after="100" w:afterAutospacing="1" w:line="480" w:lineRule="auto"/>
        <w:outlineLvl w:val="1"/>
        <w:rPr>
          <w:rFonts w:ascii="Times New Roman" w:eastAsia="Times New Roman" w:hAnsi="Times New Roman" w:cs="Times New Roman"/>
          <w:b/>
          <w:bCs/>
          <w:sz w:val="24"/>
          <w:szCs w:val="24"/>
        </w:rPr>
        <w:pPrChange w:id="47" w:author="20000773" w:date="2012-02-29T12:08:00Z">
          <w:pPr>
            <w:spacing w:before="100" w:beforeAutospacing="1" w:after="100" w:afterAutospacing="1" w:line="480" w:lineRule="auto"/>
            <w:jc w:val="center"/>
            <w:outlineLvl w:val="1"/>
          </w:pPr>
        </w:pPrChange>
      </w:pPr>
      <w:ins w:id="48" w:author="20000773" w:date="2012-02-29T12:08:00Z">
        <w:r>
          <w:rPr>
            <w:rFonts w:ascii="Times New Roman" w:eastAsia="Times New Roman" w:hAnsi="Times New Roman" w:cs="Times New Roman"/>
            <w:b/>
            <w:bCs/>
            <w:sz w:val="24"/>
            <w:szCs w:val="24"/>
          </w:rPr>
          <w:t>If you took this photo, do it over – try to get it straight and attractive.</w:t>
        </w:r>
      </w:ins>
    </w:p>
    <w:p w:rsidR="000405D1" w:rsidRDefault="00506074" w:rsidP="003F5284">
      <w:pPr>
        <w:spacing w:before="100" w:beforeAutospacing="1" w:after="100" w:afterAutospacing="1" w:line="480" w:lineRule="auto"/>
        <w:jc w:val="both"/>
        <w:outlineLvl w:val="1"/>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lang w:val="en-CA" w:eastAsia="en-CA"/>
        </w:rPr>
        <w:drawing>
          <wp:inline distT="0" distB="0" distL="0" distR="0">
            <wp:extent cx="5948355" cy="3813048"/>
            <wp:effectExtent l="19050" t="19050" r="14605" b="165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8355" cy="3813048"/>
                    </a:xfrm>
                    <a:prstGeom prst="rect">
                      <a:avLst/>
                    </a:prstGeom>
                    <a:ln w="6350" cap="sq" cmpd="thickThin">
                      <a:solidFill>
                        <a:srgbClr val="000000"/>
                      </a:solidFill>
                      <a:prstDash val="solid"/>
                      <a:miter lim="800000"/>
                    </a:ln>
                    <a:effectLst>
                      <a:innerShdw blurRad="76200">
                        <a:srgbClr val="000000"/>
                      </a:innerShdw>
                    </a:effectLst>
                  </pic:spPr>
                </pic:pic>
              </a:graphicData>
            </a:graphic>
          </wp:inline>
        </w:drawing>
      </w:r>
    </w:p>
    <w:p w:rsidR="00DE11FC" w:rsidRDefault="00F71D9C" w:rsidP="003F5284">
      <w:pPr>
        <w:spacing w:before="100" w:beforeAutospacing="1" w:after="100" w:afterAutospacing="1" w:line="480" w:lineRule="auto"/>
        <w:jc w:val="both"/>
        <w:outlineLvl w:val="1"/>
        <w:rPr>
          <w:rFonts w:ascii="Times New Roman" w:eastAsia="Times New Roman" w:hAnsi="Times New Roman" w:cs="Times New Roman"/>
          <w:b/>
          <w:bCs/>
          <w:sz w:val="24"/>
          <w:szCs w:val="24"/>
        </w:rPr>
      </w:pPr>
      <w:ins w:id="49" w:author="20000773" w:date="2012-02-29T11:42:00Z">
        <w:r>
          <w:rPr>
            <w:rFonts w:ascii="Times New Roman" w:eastAsia="Times New Roman" w:hAnsi="Times New Roman" w:cs="Times New Roman"/>
            <w:b/>
            <w:bCs/>
            <w:sz w:val="24"/>
            <w:szCs w:val="24"/>
          </w:rPr>
          <w:t xml:space="preserve">As far as possible, keep the </w:t>
        </w:r>
      </w:ins>
      <w:ins w:id="50" w:author="20000773" w:date="2012-02-29T11:43:00Z">
        <w:r>
          <w:rPr>
            <w:rFonts w:ascii="Times New Roman" w:eastAsia="Times New Roman" w:hAnsi="Times New Roman" w:cs="Times New Roman"/>
            <w:b/>
            <w:bCs/>
            <w:sz w:val="24"/>
            <w:szCs w:val="24"/>
          </w:rPr>
          <w:t>labeling</w:t>
        </w:r>
      </w:ins>
      <w:ins w:id="51" w:author="20000773" w:date="2012-02-29T11:42:00Z">
        <w:r>
          <w:rPr>
            <w:rFonts w:ascii="Times New Roman" w:eastAsia="Times New Roman" w:hAnsi="Times New Roman" w:cs="Times New Roman"/>
            <w:b/>
            <w:bCs/>
            <w:sz w:val="24"/>
            <w:szCs w:val="24"/>
          </w:rPr>
          <w:t xml:space="preserve"> </w:t>
        </w:r>
      </w:ins>
      <w:ins w:id="52" w:author="20000773" w:date="2012-02-29T11:43:00Z">
        <w:r>
          <w:rPr>
            <w:rFonts w:ascii="Times New Roman" w:eastAsia="Times New Roman" w:hAnsi="Times New Roman" w:cs="Times New Roman"/>
            <w:b/>
            <w:bCs/>
            <w:sz w:val="24"/>
            <w:szCs w:val="24"/>
          </w:rPr>
          <w:t xml:space="preserve">to one side, keep the space around the graphic </w:t>
        </w:r>
        <w:proofErr w:type="gramStart"/>
        <w:r>
          <w:rPr>
            <w:rFonts w:ascii="Times New Roman" w:eastAsia="Times New Roman" w:hAnsi="Times New Roman" w:cs="Times New Roman"/>
            <w:b/>
            <w:bCs/>
            <w:sz w:val="24"/>
            <w:szCs w:val="24"/>
          </w:rPr>
          <w:t>even .</w:t>
        </w:r>
        <w:proofErr w:type="gramEnd"/>
        <w:r>
          <w:rPr>
            <w:rFonts w:ascii="Times New Roman" w:eastAsia="Times New Roman" w:hAnsi="Times New Roman" w:cs="Times New Roman"/>
            <w:b/>
            <w:bCs/>
            <w:sz w:val="24"/>
            <w:szCs w:val="24"/>
          </w:rPr>
          <w:t xml:space="preserve">  </w:t>
        </w:r>
        <w:proofErr w:type="gramStart"/>
        <w:r>
          <w:rPr>
            <w:rFonts w:ascii="Times New Roman" w:eastAsia="Times New Roman" w:hAnsi="Times New Roman" w:cs="Times New Roman"/>
            <w:b/>
            <w:bCs/>
            <w:sz w:val="24"/>
            <w:szCs w:val="24"/>
          </w:rPr>
          <w:t>keep</w:t>
        </w:r>
        <w:proofErr w:type="gramEnd"/>
        <w:r>
          <w:rPr>
            <w:rFonts w:ascii="Times New Roman" w:eastAsia="Times New Roman" w:hAnsi="Times New Roman" w:cs="Times New Roman"/>
            <w:b/>
            <w:bCs/>
            <w:sz w:val="24"/>
            <w:szCs w:val="24"/>
          </w:rPr>
          <w:t xml:space="preserve"> your arrows either vertical or horizontal</w:t>
        </w:r>
      </w:ins>
    </w:p>
    <w:p w:rsidR="00DE11FC" w:rsidRDefault="00DE11FC" w:rsidP="003F5284">
      <w:pPr>
        <w:spacing w:before="100" w:beforeAutospacing="1" w:after="100" w:afterAutospacing="1" w:line="480" w:lineRule="auto"/>
        <w:jc w:val="both"/>
        <w:outlineLvl w:val="1"/>
        <w:rPr>
          <w:rFonts w:ascii="Times New Roman" w:eastAsia="Times New Roman" w:hAnsi="Times New Roman" w:cs="Times New Roman"/>
          <w:b/>
          <w:bCs/>
          <w:sz w:val="24"/>
          <w:szCs w:val="24"/>
        </w:rPr>
      </w:pPr>
    </w:p>
    <w:p w:rsidR="00DE11FC" w:rsidRDefault="00DE11FC" w:rsidP="003F5284">
      <w:pPr>
        <w:spacing w:before="100" w:beforeAutospacing="1" w:after="100" w:afterAutospacing="1" w:line="480" w:lineRule="auto"/>
        <w:jc w:val="both"/>
        <w:outlineLvl w:val="1"/>
        <w:rPr>
          <w:rFonts w:ascii="Times New Roman" w:eastAsia="Times New Roman" w:hAnsi="Times New Roman" w:cs="Times New Roman"/>
          <w:b/>
          <w:bCs/>
          <w:sz w:val="24"/>
          <w:szCs w:val="24"/>
        </w:rPr>
      </w:pPr>
    </w:p>
    <w:p w:rsidR="00DE11FC" w:rsidRDefault="00DE11FC" w:rsidP="003F5284">
      <w:pPr>
        <w:spacing w:before="100" w:beforeAutospacing="1" w:after="100" w:afterAutospacing="1" w:line="480" w:lineRule="auto"/>
        <w:jc w:val="both"/>
        <w:outlineLvl w:val="1"/>
        <w:rPr>
          <w:rFonts w:ascii="Times New Roman" w:eastAsia="Times New Roman" w:hAnsi="Times New Roman" w:cs="Times New Roman"/>
          <w:b/>
          <w:bCs/>
          <w:sz w:val="24"/>
          <w:szCs w:val="24"/>
        </w:rPr>
      </w:pPr>
    </w:p>
    <w:p w:rsidR="00DE11FC" w:rsidRDefault="00DE11FC" w:rsidP="003F5284">
      <w:pPr>
        <w:spacing w:before="100" w:beforeAutospacing="1" w:after="100" w:afterAutospacing="1" w:line="480" w:lineRule="auto"/>
        <w:jc w:val="both"/>
        <w:outlineLvl w:val="1"/>
        <w:rPr>
          <w:rFonts w:ascii="Times New Roman" w:eastAsia="Times New Roman" w:hAnsi="Times New Roman" w:cs="Times New Roman"/>
          <w:b/>
          <w:bCs/>
          <w:sz w:val="24"/>
          <w:szCs w:val="24"/>
        </w:rPr>
      </w:pPr>
    </w:p>
    <w:p w:rsidR="00DE11FC" w:rsidRDefault="00DE11FC" w:rsidP="003F5284">
      <w:pPr>
        <w:spacing w:before="100" w:beforeAutospacing="1" w:after="100" w:afterAutospacing="1" w:line="480" w:lineRule="auto"/>
        <w:jc w:val="both"/>
        <w:outlineLvl w:val="1"/>
        <w:rPr>
          <w:rFonts w:ascii="Times New Roman" w:eastAsia="Times New Roman" w:hAnsi="Times New Roman" w:cs="Times New Roman"/>
          <w:b/>
          <w:bCs/>
          <w:sz w:val="24"/>
          <w:szCs w:val="24"/>
        </w:rPr>
      </w:pPr>
    </w:p>
    <w:p w:rsidR="00DE11FC" w:rsidRDefault="00DE11FC" w:rsidP="003F5284">
      <w:pPr>
        <w:spacing w:before="100" w:beforeAutospacing="1" w:after="100" w:afterAutospacing="1" w:line="480" w:lineRule="auto"/>
        <w:jc w:val="both"/>
        <w:outlineLvl w:val="1"/>
        <w:rPr>
          <w:rFonts w:ascii="Times New Roman" w:eastAsia="Times New Roman" w:hAnsi="Times New Roman" w:cs="Times New Roman"/>
          <w:b/>
          <w:bCs/>
          <w:sz w:val="24"/>
          <w:szCs w:val="24"/>
        </w:rPr>
      </w:pPr>
    </w:p>
    <w:p w:rsidR="00DE11FC" w:rsidRDefault="00DE11FC" w:rsidP="003F5284">
      <w:pPr>
        <w:spacing w:before="100" w:beforeAutospacing="1" w:after="100" w:afterAutospacing="1" w:line="480" w:lineRule="auto"/>
        <w:jc w:val="both"/>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BODY ANALYSIS</w:t>
      </w:r>
      <w:ins w:id="53" w:author="20000773" w:date="2012-02-29T11:45:00Z">
        <w:r w:rsidR="00F71D9C">
          <w:rPr>
            <w:rFonts w:ascii="Times New Roman" w:eastAsia="Times New Roman" w:hAnsi="Times New Roman" w:cs="Times New Roman"/>
            <w:b/>
            <w:bCs/>
            <w:sz w:val="24"/>
            <w:szCs w:val="24"/>
          </w:rPr>
          <w:t xml:space="preserve"> the only time uppercase + bold are uses is in the title</w:t>
        </w:r>
      </w:ins>
    </w:p>
    <w:p w:rsidR="00DE11FC" w:rsidRDefault="00DE11FC" w:rsidP="003F5284">
      <w:pPr>
        <w:spacing w:before="100" w:beforeAutospacing="1" w:after="100" w:afterAutospacing="1" w:line="480" w:lineRule="auto"/>
        <w:jc w:val="both"/>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The Base</w:t>
      </w:r>
      <w:ins w:id="54" w:author="20000773" w:date="2012-02-29T11:46:00Z">
        <w:r w:rsidR="00F71D9C">
          <w:rPr>
            <w:rFonts w:ascii="Times New Roman" w:eastAsia="Times New Roman" w:hAnsi="Times New Roman" w:cs="Times New Roman"/>
            <w:b/>
            <w:bCs/>
            <w:sz w:val="24"/>
            <w:szCs w:val="24"/>
          </w:rPr>
          <w:t xml:space="preserve"> Remember the ‘</w:t>
        </w:r>
        <w:proofErr w:type="spellStart"/>
        <w:r w:rsidR="00F71D9C">
          <w:rPr>
            <w:rFonts w:ascii="Times New Roman" w:eastAsia="Times New Roman" w:hAnsi="Times New Roman" w:cs="Times New Roman"/>
            <w:b/>
            <w:bCs/>
            <w:sz w:val="24"/>
            <w:szCs w:val="24"/>
          </w:rPr>
          <w:t>stepdo</w:t>
        </w:r>
        <w:r w:rsidR="006643A4">
          <w:rPr>
            <w:rFonts w:ascii="Times New Roman" w:eastAsia="Times New Roman" w:hAnsi="Times New Roman" w:cs="Times New Roman"/>
            <w:b/>
            <w:bCs/>
            <w:sz w:val="24"/>
            <w:szCs w:val="24"/>
          </w:rPr>
          <w:t>wn</w:t>
        </w:r>
        <w:proofErr w:type="spellEnd"/>
        <w:r w:rsidR="006643A4">
          <w:rPr>
            <w:rFonts w:ascii="Times New Roman" w:eastAsia="Times New Roman" w:hAnsi="Times New Roman" w:cs="Times New Roman"/>
            <w:b/>
            <w:bCs/>
            <w:sz w:val="24"/>
            <w:szCs w:val="24"/>
          </w:rPr>
          <w:t xml:space="preserve"> Principal.  Your headings c</w:t>
        </w:r>
        <w:r w:rsidR="00F71D9C">
          <w:rPr>
            <w:rFonts w:ascii="Times New Roman" w:eastAsia="Times New Roman" w:hAnsi="Times New Roman" w:cs="Times New Roman"/>
            <w:b/>
            <w:bCs/>
            <w:sz w:val="24"/>
            <w:szCs w:val="24"/>
          </w:rPr>
          <w:t>om</w:t>
        </w:r>
      </w:ins>
      <w:ins w:id="55" w:author="20000773" w:date="2012-02-29T11:54:00Z">
        <w:r w:rsidR="006643A4">
          <w:rPr>
            <w:rFonts w:ascii="Times New Roman" w:eastAsia="Times New Roman" w:hAnsi="Times New Roman" w:cs="Times New Roman"/>
            <w:b/>
            <w:bCs/>
            <w:sz w:val="24"/>
            <w:szCs w:val="24"/>
          </w:rPr>
          <w:t>e</w:t>
        </w:r>
      </w:ins>
      <w:ins w:id="56" w:author="20000773" w:date="2012-02-29T11:46:00Z">
        <w:r w:rsidR="00F71D9C">
          <w:rPr>
            <w:rFonts w:ascii="Times New Roman" w:eastAsia="Times New Roman" w:hAnsi="Times New Roman" w:cs="Times New Roman"/>
            <w:b/>
            <w:bCs/>
            <w:sz w:val="24"/>
            <w:szCs w:val="24"/>
          </w:rPr>
          <w:t xml:space="preserve"> in grades</w:t>
        </w:r>
      </w:ins>
      <w:ins w:id="57" w:author="20000773" w:date="2012-02-29T11:47:00Z">
        <w:r w:rsidR="006643A4">
          <w:rPr>
            <w:rFonts w:ascii="Times New Roman" w:eastAsia="Times New Roman" w:hAnsi="Times New Roman" w:cs="Times New Roman"/>
            <w:b/>
            <w:bCs/>
            <w:sz w:val="24"/>
            <w:szCs w:val="24"/>
          </w:rPr>
          <w:t xml:space="preserve"> (see the last page)</w:t>
        </w:r>
      </w:ins>
    </w:p>
    <w:p w:rsidR="00DE11FC" w:rsidRDefault="00DE11FC" w:rsidP="00F012A6">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base of the </w:t>
      </w:r>
      <w:proofErr w:type="spellStart"/>
      <w:r w:rsidRPr="00DE11FC">
        <w:rPr>
          <w:rFonts w:ascii="Times New Roman" w:eastAsia="Times New Roman" w:hAnsi="Times New Roman" w:cs="Times New Roman"/>
          <w:bCs/>
          <w:sz w:val="24"/>
          <w:szCs w:val="24"/>
        </w:rPr>
        <w:t>MitelSuperConsole</w:t>
      </w:r>
      <w:proofErr w:type="spellEnd"/>
      <w:r w:rsidRPr="00DE11FC">
        <w:rPr>
          <w:rFonts w:ascii="Times New Roman" w:eastAsia="Times New Roman" w:hAnsi="Times New Roman" w:cs="Times New Roman"/>
          <w:bCs/>
          <w:sz w:val="24"/>
          <w:szCs w:val="24"/>
        </w:rPr>
        <w:t xml:space="preserve"> 1000 Attendant Console</w:t>
      </w:r>
      <w:r>
        <w:rPr>
          <w:rFonts w:ascii="Times New Roman" w:hAnsi="Times New Roman" w:cs="Times New Roman"/>
          <w:sz w:val="24"/>
          <w:szCs w:val="24"/>
        </w:rPr>
        <w:t xml:space="preserve"> is a molded hard plastic casing, of mainly black in color designed to hold the handset, which is connected to it by the handset wall and also connect the telephone to the wall via the mounting cord. The base shown in figure 2 has the following sub parts:</w:t>
      </w:r>
    </w:p>
    <w:p w:rsidR="00DE11FC" w:rsidRPr="00DB3433" w:rsidRDefault="00DE11FC" w:rsidP="00DE11FC">
      <w:pPr>
        <w:pStyle w:val="ListParagraph"/>
        <w:numPr>
          <w:ilvl w:val="0"/>
          <w:numId w:val="2"/>
        </w:numPr>
        <w:spacing w:line="480" w:lineRule="auto"/>
        <w:rPr>
          <w:rFonts w:ascii="Times New Roman" w:hAnsi="Times New Roman" w:cs="Times New Roman"/>
          <w:i/>
          <w:sz w:val="24"/>
          <w:szCs w:val="24"/>
        </w:rPr>
      </w:pPr>
      <w:r w:rsidRPr="00DB3433">
        <w:rPr>
          <w:rFonts w:ascii="Times New Roman" w:hAnsi="Times New Roman" w:cs="Times New Roman"/>
          <w:i/>
          <w:sz w:val="24"/>
          <w:szCs w:val="24"/>
        </w:rPr>
        <w:t>Fixed Keys</w:t>
      </w:r>
    </w:p>
    <w:p w:rsidR="00DE11FC" w:rsidRPr="00DB3433" w:rsidRDefault="00DE11FC" w:rsidP="00DE11FC">
      <w:pPr>
        <w:pStyle w:val="ListParagraph"/>
        <w:numPr>
          <w:ilvl w:val="0"/>
          <w:numId w:val="2"/>
        </w:numPr>
        <w:spacing w:line="480" w:lineRule="auto"/>
        <w:rPr>
          <w:rFonts w:ascii="Times New Roman" w:hAnsi="Times New Roman" w:cs="Times New Roman"/>
          <w:i/>
          <w:sz w:val="24"/>
          <w:szCs w:val="24"/>
        </w:rPr>
      </w:pPr>
      <w:r w:rsidRPr="00DB3433">
        <w:rPr>
          <w:rFonts w:ascii="Times New Roman" w:hAnsi="Times New Roman" w:cs="Times New Roman"/>
          <w:i/>
          <w:sz w:val="24"/>
          <w:szCs w:val="24"/>
        </w:rPr>
        <w:t>Soft Keys</w:t>
      </w:r>
    </w:p>
    <w:p w:rsidR="00DE11FC" w:rsidRPr="00DB3433" w:rsidRDefault="00DE11FC" w:rsidP="00DE11FC">
      <w:pPr>
        <w:pStyle w:val="ListParagraph"/>
        <w:numPr>
          <w:ilvl w:val="0"/>
          <w:numId w:val="2"/>
        </w:numPr>
        <w:spacing w:line="480" w:lineRule="auto"/>
        <w:rPr>
          <w:rFonts w:ascii="Times New Roman" w:hAnsi="Times New Roman" w:cs="Times New Roman"/>
          <w:i/>
          <w:sz w:val="24"/>
          <w:szCs w:val="24"/>
        </w:rPr>
      </w:pPr>
      <w:r w:rsidRPr="00DB3433">
        <w:rPr>
          <w:rFonts w:ascii="Times New Roman" w:hAnsi="Times New Roman" w:cs="Times New Roman"/>
          <w:i/>
          <w:sz w:val="24"/>
          <w:szCs w:val="24"/>
        </w:rPr>
        <w:t>Dial Pad</w:t>
      </w:r>
    </w:p>
    <w:p w:rsidR="00DE11FC" w:rsidRDefault="00DE11FC" w:rsidP="00DE11FC">
      <w:pPr>
        <w:pStyle w:val="ListParagraph"/>
        <w:numPr>
          <w:ilvl w:val="0"/>
          <w:numId w:val="2"/>
        </w:numPr>
        <w:spacing w:line="480" w:lineRule="auto"/>
        <w:rPr>
          <w:rFonts w:ascii="Times New Roman" w:hAnsi="Times New Roman" w:cs="Times New Roman"/>
          <w:i/>
          <w:sz w:val="24"/>
          <w:szCs w:val="24"/>
        </w:rPr>
      </w:pPr>
      <w:r w:rsidRPr="00DB3433">
        <w:rPr>
          <w:rFonts w:ascii="Times New Roman" w:hAnsi="Times New Roman" w:cs="Times New Roman"/>
          <w:i/>
          <w:sz w:val="24"/>
          <w:szCs w:val="24"/>
        </w:rPr>
        <w:t>LCD Display</w:t>
      </w:r>
    </w:p>
    <w:p w:rsidR="00DB3433" w:rsidRPr="006643A4" w:rsidRDefault="00DB3433" w:rsidP="00DB3433">
      <w:pPr>
        <w:spacing w:line="480" w:lineRule="auto"/>
        <w:rPr>
          <w:rFonts w:ascii="Times New Roman" w:hAnsi="Times New Roman" w:cs="Times New Roman"/>
          <w:sz w:val="24"/>
          <w:szCs w:val="24"/>
          <w:u w:val="single"/>
          <w:rPrChange w:id="58" w:author="20000773" w:date="2012-02-29T11:55:00Z">
            <w:rPr>
              <w:rFonts w:ascii="Times New Roman" w:hAnsi="Times New Roman" w:cs="Times New Roman"/>
              <w:i/>
              <w:sz w:val="24"/>
              <w:szCs w:val="24"/>
            </w:rPr>
          </w:rPrChange>
        </w:rPr>
      </w:pPr>
      <w:proofErr w:type="gramStart"/>
      <w:r>
        <w:rPr>
          <w:rFonts w:ascii="Times New Roman" w:hAnsi="Times New Roman" w:cs="Times New Roman"/>
          <w:i/>
          <w:sz w:val="24"/>
          <w:szCs w:val="24"/>
        </w:rPr>
        <w:t>Fixed Keys</w:t>
      </w:r>
      <w:ins w:id="59" w:author="20000773" w:date="2012-02-29T11:54:00Z">
        <w:r w:rsidR="006643A4">
          <w:rPr>
            <w:rFonts w:ascii="Times New Roman" w:hAnsi="Times New Roman" w:cs="Times New Roman"/>
            <w:i/>
            <w:sz w:val="24"/>
            <w:szCs w:val="24"/>
          </w:rPr>
          <w:t xml:space="preserve"> too big a step.</w:t>
        </w:r>
        <w:proofErr w:type="gramEnd"/>
        <w:r w:rsidR="006643A4">
          <w:rPr>
            <w:rFonts w:ascii="Times New Roman" w:hAnsi="Times New Roman" w:cs="Times New Roman"/>
            <w:i/>
            <w:sz w:val="24"/>
            <w:szCs w:val="24"/>
          </w:rPr>
          <w:t xml:space="preserve">  Try regular print, underlined</w:t>
        </w:r>
      </w:ins>
      <w:ins w:id="60" w:author="20000773" w:date="2012-02-29T11:55:00Z">
        <w:r w:rsidR="006643A4">
          <w:rPr>
            <w:rFonts w:ascii="Times New Roman" w:hAnsi="Times New Roman" w:cs="Times New Roman"/>
            <w:i/>
            <w:sz w:val="24"/>
            <w:szCs w:val="24"/>
          </w:rPr>
          <w:t xml:space="preserve"> – </w:t>
        </w:r>
        <w:proofErr w:type="spellStart"/>
        <w:r w:rsidR="006643A4">
          <w:rPr>
            <w:rFonts w:ascii="Times New Roman" w:hAnsi="Times New Roman" w:cs="Times New Roman"/>
            <w:i/>
            <w:sz w:val="24"/>
            <w:szCs w:val="24"/>
          </w:rPr>
          <w:t>e.g</w:t>
        </w:r>
        <w:proofErr w:type="spellEnd"/>
        <w:r w:rsidR="006643A4">
          <w:rPr>
            <w:rFonts w:ascii="Times New Roman" w:hAnsi="Times New Roman" w:cs="Times New Roman"/>
            <w:i/>
            <w:sz w:val="24"/>
            <w:szCs w:val="24"/>
          </w:rPr>
          <w:t>:</w:t>
        </w:r>
      </w:ins>
      <w:ins w:id="61" w:author="20000773" w:date="2012-02-29T11:54:00Z">
        <w:r w:rsidR="006643A4">
          <w:rPr>
            <w:rFonts w:ascii="Times New Roman" w:hAnsi="Times New Roman" w:cs="Times New Roman"/>
            <w:i/>
            <w:sz w:val="24"/>
            <w:szCs w:val="24"/>
          </w:rPr>
          <w:t xml:space="preserve"> (</w:t>
        </w:r>
      </w:ins>
      <w:ins w:id="62" w:author="20000773" w:date="2012-02-29T11:55:00Z">
        <w:r w:rsidR="006643A4">
          <w:rPr>
            <w:rFonts w:ascii="Times New Roman" w:hAnsi="Times New Roman" w:cs="Times New Roman"/>
            <w:sz w:val="24"/>
            <w:szCs w:val="24"/>
            <w:u w:val="single"/>
          </w:rPr>
          <w:t>Fixed Keys)</w:t>
        </w:r>
      </w:ins>
    </w:p>
    <w:p w:rsidR="00DB3433" w:rsidRDefault="003D67BB" w:rsidP="00F012A6">
      <w:pPr>
        <w:spacing w:line="480" w:lineRule="auto"/>
        <w:ind w:firstLine="720"/>
        <w:jc w:val="both"/>
        <w:rPr>
          <w:rFonts w:ascii="Times New Roman" w:hAnsi="Times New Roman" w:cs="Times New Roman"/>
          <w:sz w:val="24"/>
          <w:szCs w:val="24"/>
        </w:rPr>
      </w:pPr>
      <w:ins w:id="63" w:author="20000773" w:date="2012-02-29T11:58:00Z">
        <w:r>
          <w:rPr>
            <w:rFonts w:ascii="Times New Roman" w:hAnsi="Times New Roman" w:cs="Times New Roman"/>
            <w:sz w:val="24"/>
            <w:szCs w:val="24"/>
          </w:rPr>
          <w:t xml:space="preserve">Use the APA format – block all </w:t>
        </w:r>
        <w:proofErr w:type="spellStart"/>
        <w:r>
          <w:rPr>
            <w:rFonts w:ascii="Times New Roman" w:hAnsi="Times New Roman" w:cs="Times New Roman"/>
            <w:sz w:val="24"/>
            <w:szCs w:val="24"/>
          </w:rPr>
          <w:t>paragraphs</w:t>
        </w:r>
      </w:ins>
      <w:r w:rsidR="00DB3433">
        <w:rPr>
          <w:rFonts w:ascii="Times New Roman" w:hAnsi="Times New Roman" w:cs="Times New Roman"/>
          <w:sz w:val="24"/>
          <w:szCs w:val="24"/>
        </w:rPr>
        <w:t>The</w:t>
      </w:r>
      <w:proofErr w:type="spellEnd"/>
      <w:r w:rsidR="00DB3433">
        <w:rPr>
          <w:rFonts w:ascii="Times New Roman" w:hAnsi="Times New Roman" w:cs="Times New Roman"/>
          <w:sz w:val="24"/>
          <w:szCs w:val="24"/>
        </w:rPr>
        <w:t xml:space="preserve"> fixed </w:t>
      </w:r>
      <w:r w:rsidR="00FE46B5">
        <w:rPr>
          <w:rFonts w:ascii="Times New Roman" w:hAnsi="Times New Roman" w:cs="Times New Roman"/>
          <w:sz w:val="24"/>
          <w:szCs w:val="24"/>
        </w:rPr>
        <w:t>keys grey</w:t>
      </w:r>
      <w:r w:rsidR="00DB3433">
        <w:rPr>
          <w:rFonts w:ascii="Times New Roman" w:hAnsi="Times New Roman" w:cs="Times New Roman"/>
          <w:sz w:val="24"/>
          <w:szCs w:val="24"/>
        </w:rPr>
        <w:t xml:space="preserve"> in color and made of a soft plastic, are used to perform special functions. </w:t>
      </w:r>
      <w:proofErr w:type="spellStart"/>
      <w:r w:rsidR="00DB3433">
        <w:rPr>
          <w:rFonts w:ascii="Times New Roman" w:hAnsi="Times New Roman" w:cs="Times New Roman"/>
          <w:sz w:val="24"/>
          <w:szCs w:val="24"/>
        </w:rPr>
        <w:t>Tthese</w:t>
      </w:r>
      <w:proofErr w:type="spellEnd"/>
      <w:r w:rsidR="00DB3433">
        <w:rPr>
          <w:rFonts w:ascii="Times New Roman" w:hAnsi="Times New Roman" w:cs="Times New Roman"/>
          <w:sz w:val="24"/>
          <w:szCs w:val="24"/>
        </w:rPr>
        <w:t xml:space="preserve"> keys are used to receive a call, put a call on hold, make an announcement over the paging system, block extensions from making </w:t>
      </w:r>
      <w:r w:rsidR="00DB3433">
        <w:rPr>
          <w:rFonts w:ascii="Times New Roman" w:hAnsi="Times New Roman" w:cs="Times New Roman"/>
          <w:sz w:val="24"/>
          <w:szCs w:val="24"/>
        </w:rPr>
        <w:lastRenderedPageBreak/>
        <w:t xml:space="preserve">internal calls to each other, store and retrieve numbers from the phonebook and clear incorrect information (such as </w:t>
      </w:r>
      <w:proofErr w:type="spellStart"/>
      <w:r w:rsidR="00DB3433">
        <w:rPr>
          <w:rFonts w:ascii="Times New Roman" w:hAnsi="Times New Roman" w:cs="Times New Roman"/>
          <w:sz w:val="24"/>
          <w:szCs w:val="24"/>
        </w:rPr>
        <w:t>errrors</w:t>
      </w:r>
      <w:proofErr w:type="spellEnd"/>
      <w:r w:rsidR="00DB3433">
        <w:rPr>
          <w:rFonts w:ascii="Times New Roman" w:hAnsi="Times New Roman" w:cs="Times New Roman"/>
          <w:sz w:val="24"/>
          <w:szCs w:val="24"/>
        </w:rPr>
        <w:t xml:space="preserve"> made when dialing a number). There is also a fixed key used to activate the soft keys.</w:t>
      </w:r>
    </w:p>
    <w:p w:rsidR="00DB3433" w:rsidRDefault="00DB3433" w:rsidP="00DB3433">
      <w:pPr>
        <w:spacing w:line="480" w:lineRule="auto"/>
        <w:rPr>
          <w:rFonts w:ascii="Times New Roman" w:hAnsi="Times New Roman" w:cs="Times New Roman"/>
          <w:i/>
          <w:sz w:val="24"/>
          <w:szCs w:val="24"/>
        </w:rPr>
      </w:pPr>
      <w:r w:rsidRPr="00DB3433">
        <w:rPr>
          <w:rFonts w:ascii="Times New Roman" w:hAnsi="Times New Roman" w:cs="Times New Roman"/>
          <w:i/>
          <w:sz w:val="24"/>
          <w:szCs w:val="24"/>
        </w:rPr>
        <w:t>Soft Keys</w:t>
      </w:r>
    </w:p>
    <w:p w:rsidR="00DB3433" w:rsidRDefault="00DB3433" w:rsidP="00F012A6">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Soft keys labeled </w:t>
      </w:r>
      <w:r w:rsidR="00FE46B5">
        <w:rPr>
          <w:rFonts w:ascii="Times New Roman" w:hAnsi="Times New Roman" w:cs="Times New Roman"/>
          <w:sz w:val="24"/>
          <w:szCs w:val="24"/>
        </w:rPr>
        <w:t xml:space="preserve">F0-f9 are activated by the fixed key “function”. These keys perform different functions depending on the state in which the console is being used in. For example calling an internal extension while the line is in use, pressing a function key which appears on the LCD Display can override the call. The function keys can also be used to perform tasks such as checking the status of other lines, providing wake up calls for guests, </w:t>
      </w:r>
      <w:proofErr w:type="spellStart"/>
      <w:proofErr w:type="gramStart"/>
      <w:r w:rsidR="00FE46B5">
        <w:rPr>
          <w:rFonts w:ascii="Times New Roman" w:hAnsi="Times New Roman" w:cs="Times New Roman"/>
          <w:sz w:val="24"/>
          <w:szCs w:val="24"/>
        </w:rPr>
        <w:t>ect</w:t>
      </w:r>
      <w:proofErr w:type="spellEnd"/>
      <w:proofErr w:type="gramEnd"/>
      <w:r w:rsidR="00FE46B5">
        <w:rPr>
          <w:rFonts w:ascii="Times New Roman" w:hAnsi="Times New Roman" w:cs="Times New Roman"/>
          <w:sz w:val="24"/>
          <w:szCs w:val="24"/>
        </w:rPr>
        <w:t>.</w:t>
      </w:r>
    </w:p>
    <w:p w:rsidR="00FE46B5" w:rsidRDefault="00FE46B5" w:rsidP="00F012A6">
      <w:pPr>
        <w:spacing w:line="480" w:lineRule="auto"/>
        <w:jc w:val="both"/>
        <w:rPr>
          <w:rFonts w:ascii="Times New Roman" w:hAnsi="Times New Roman" w:cs="Times New Roman"/>
          <w:i/>
          <w:sz w:val="24"/>
          <w:szCs w:val="24"/>
        </w:rPr>
      </w:pPr>
      <w:r>
        <w:rPr>
          <w:rFonts w:ascii="Times New Roman" w:hAnsi="Times New Roman" w:cs="Times New Roman"/>
          <w:i/>
          <w:sz w:val="24"/>
          <w:szCs w:val="24"/>
        </w:rPr>
        <w:t>Dial Pad</w:t>
      </w:r>
    </w:p>
    <w:p w:rsidR="00FE46B5" w:rsidRPr="00FE46B5" w:rsidRDefault="00F012A6" w:rsidP="00F012A6">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dial pad consists of the 12 regular black keys found on a telephone, i.e. “0,1,2,3,4,5,6,7,8,9,#,*”, 2 grey volume keys to increase or decrease the volume during a call and 4 grey directional keys which are used to enter data, all made of soft plastic.</w:t>
      </w:r>
    </w:p>
    <w:p w:rsidR="00FE46B5" w:rsidRDefault="00FE46B5" w:rsidP="00DB3433">
      <w:pPr>
        <w:spacing w:line="480" w:lineRule="auto"/>
        <w:rPr>
          <w:rFonts w:ascii="Times New Roman" w:hAnsi="Times New Roman" w:cs="Times New Roman"/>
          <w:i/>
          <w:sz w:val="24"/>
          <w:szCs w:val="24"/>
        </w:rPr>
      </w:pPr>
      <w:r>
        <w:rPr>
          <w:rFonts w:ascii="Times New Roman" w:hAnsi="Times New Roman" w:cs="Times New Roman"/>
          <w:i/>
          <w:sz w:val="24"/>
          <w:szCs w:val="24"/>
        </w:rPr>
        <w:t>LCD Display</w:t>
      </w:r>
    </w:p>
    <w:p w:rsidR="00FE46B5" w:rsidRDefault="00FE46B5" w:rsidP="00F012A6">
      <w:pPr>
        <w:spacing w:line="480" w:lineRule="auto"/>
        <w:ind w:firstLine="720"/>
        <w:jc w:val="both"/>
        <w:rPr>
          <w:rFonts w:ascii="Times New Roman" w:hAnsi="Times New Roman" w:cs="Times New Roman"/>
          <w:sz w:val="24"/>
          <w:szCs w:val="24"/>
        </w:rPr>
      </w:pPr>
      <w:r w:rsidRPr="00FE46B5">
        <w:rPr>
          <w:rFonts w:ascii="Times New Roman" w:hAnsi="Times New Roman" w:cs="Times New Roman"/>
          <w:sz w:val="24"/>
          <w:szCs w:val="24"/>
        </w:rPr>
        <w:t>The LCD Display</w:t>
      </w:r>
      <w:r>
        <w:rPr>
          <w:rFonts w:ascii="Times New Roman" w:hAnsi="Times New Roman" w:cs="Times New Roman"/>
          <w:sz w:val="24"/>
          <w:szCs w:val="24"/>
        </w:rPr>
        <w:t xml:space="preserve"> is a green screen at the top of the base, which displays incoming calls, shows whether the calls are internal (within the company) or external from an outside line, status of other lines/extensions within the company, the t calls put on hold and the different functions that can be executed using the soft keys.</w:t>
      </w:r>
    </w:p>
    <w:p w:rsidR="005065C9" w:rsidRPr="00D30954" w:rsidRDefault="005065C9" w:rsidP="00D30954">
      <w:pPr>
        <w:spacing w:line="480" w:lineRule="auto"/>
        <w:ind w:firstLine="720"/>
        <w:jc w:val="center"/>
        <w:rPr>
          <w:rFonts w:ascii="Times New Roman" w:eastAsia="Times New Roman" w:hAnsi="Times New Roman" w:cs="Times New Roman"/>
          <w:b/>
          <w:bCs/>
          <w:sz w:val="24"/>
          <w:szCs w:val="24"/>
        </w:rPr>
      </w:pPr>
      <w:del w:id="64" w:author="20000773" w:date="2012-02-29T11:59:00Z">
        <w:r w:rsidRPr="005065C9" w:rsidDel="003D67BB">
          <w:rPr>
            <w:rFonts w:ascii="Times New Roman" w:hAnsi="Times New Roman" w:cs="Times New Roman"/>
            <w:b/>
            <w:sz w:val="24"/>
            <w:szCs w:val="24"/>
          </w:rPr>
          <w:delText>Figure 2</w:delText>
        </w:r>
        <w:r w:rsidR="00CB7276" w:rsidDel="003D67BB">
          <w:rPr>
            <w:rFonts w:ascii="Times New Roman" w:hAnsi="Times New Roman" w:cs="Times New Roman"/>
            <w:b/>
            <w:sz w:val="24"/>
            <w:szCs w:val="24"/>
          </w:rPr>
          <w:delText>:</w:delText>
        </w:r>
        <w:r w:rsidRPr="005065C9" w:rsidDel="003D67BB">
          <w:rPr>
            <w:rFonts w:ascii="Times New Roman" w:eastAsia="Times New Roman" w:hAnsi="Times New Roman" w:cs="Times New Roman"/>
            <w:b/>
            <w:bCs/>
            <w:sz w:val="24"/>
            <w:szCs w:val="24"/>
          </w:rPr>
          <w:delText>MitelSuperConsole 1000 Attendant Con</w:delText>
        </w:r>
        <w:r w:rsidR="00A6783F" w:rsidDel="003D67BB">
          <w:rPr>
            <w:rFonts w:ascii="Times New Roman" w:eastAsia="Times New Roman" w:hAnsi="Times New Roman" w:cs="Times New Roman"/>
            <w:b/>
            <w:bCs/>
            <w:sz w:val="24"/>
            <w:szCs w:val="24"/>
          </w:rPr>
          <w:delText>sole Base</w:delText>
        </w:r>
        <w:r w:rsidR="00A6783F" w:rsidDel="003D67BB">
          <w:rPr>
            <w:rFonts w:ascii="Times New Roman" w:eastAsia="Times New Roman" w:hAnsi="Times New Roman" w:cs="Times New Roman"/>
            <w:b/>
            <w:bCs/>
            <w:noProof/>
            <w:sz w:val="24"/>
            <w:szCs w:val="24"/>
            <w:lang w:val="en-CA" w:eastAsia="en-CA"/>
            <w:rPrChange w:id="65">
              <w:rPr>
                <w:noProof/>
                <w:lang w:val="en-CA" w:eastAsia="en-CA"/>
              </w:rPr>
            </w:rPrChange>
          </w:rPr>
          <w:drawing>
            <wp:inline distT="0" distB="0" distL="0" distR="0">
              <wp:extent cx="5943600" cy="3324225"/>
              <wp:effectExtent l="19050" t="19050" r="19050" b="285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324225"/>
                      </a:xfrm>
                      <a:prstGeom prst="rect">
                        <a:avLst/>
                      </a:prstGeom>
                      <a:noFill/>
                      <a:ln w="19050">
                        <a:solidFill>
                          <a:schemeClr val="tx1"/>
                        </a:solidFill>
                      </a:ln>
                    </pic:spPr>
                  </pic:pic>
                </a:graphicData>
              </a:graphic>
            </wp:inline>
          </w:drawing>
        </w:r>
      </w:del>
    </w:p>
    <w:p w:rsidR="003D67BB" w:rsidRDefault="003D67BB" w:rsidP="00F012A6">
      <w:pPr>
        <w:spacing w:line="480" w:lineRule="auto"/>
        <w:jc w:val="both"/>
        <w:rPr>
          <w:ins w:id="66" w:author="20000773" w:date="2012-02-29T11:58:00Z"/>
          <w:rFonts w:ascii="Times New Roman" w:hAnsi="Times New Roman" w:cs="Times New Roman"/>
          <w:b/>
          <w:sz w:val="24"/>
          <w:szCs w:val="24"/>
        </w:rPr>
      </w:pPr>
      <w:ins w:id="67" w:author="20000773" w:date="2012-02-29T11:59:00Z">
        <w:r>
          <w:rPr>
            <w:rFonts w:ascii="Times New Roman" w:eastAsia="Times New Roman" w:hAnsi="Times New Roman" w:cs="Times New Roman"/>
            <w:b/>
            <w:bCs/>
            <w:noProof/>
            <w:sz w:val="24"/>
            <w:szCs w:val="24"/>
            <w:lang w:val="en-CA" w:eastAsia="en-CA"/>
            <w:rPrChange w:id="68">
              <w:rPr>
                <w:noProof/>
                <w:lang w:val="en-CA" w:eastAsia="en-CA"/>
              </w:rPr>
            </w:rPrChange>
          </w:rPr>
          <w:lastRenderedPageBreak/>
          <w:drawing>
            <wp:inline distT="0" distB="0" distL="0" distR="0">
              <wp:extent cx="5943600" cy="3324225"/>
              <wp:effectExtent l="19050" t="19050" r="19050" b="28575"/>
              <wp:docPr id="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324225"/>
                      </a:xfrm>
                      <a:prstGeom prst="rect">
                        <a:avLst/>
                      </a:prstGeom>
                      <a:noFill/>
                      <a:ln w="19050">
                        <a:solidFill>
                          <a:schemeClr val="tx1"/>
                        </a:solidFill>
                      </a:ln>
                    </pic:spPr>
                  </pic:pic>
                </a:graphicData>
              </a:graphic>
            </wp:inline>
          </w:drawing>
        </w:r>
      </w:ins>
    </w:p>
    <w:p w:rsidR="003D67BB" w:rsidRDefault="003D67BB" w:rsidP="00F012A6">
      <w:pPr>
        <w:spacing w:line="480" w:lineRule="auto"/>
        <w:jc w:val="both"/>
        <w:rPr>
          <w:ins w:id="69" w:author="20000773" w:date="2012-02-29T11:59:00Z"/>
          <w:rFonts w:ascii="Times New Roman" w:hAnsi="Times New Roman" w:cs="Times New Roman"/>
          <w:b/>
          <w:sz w:val="24"/>
          <w:szCs w:val="24"/>
        </w:rPr>
      </w:pPr>
      <w:ins w:id="70" w:author="20000773" w:date="2012-02-29T11:59:00Z">
        <w:r w:rsidRPr="005065C9">
          <w:rPr>
            <w:rFonts w:ascii="Times New Roman" w:hAnsi="Times New Roman" w:cs="Times New Roman"/>
            <w:b/>
            <w:sz w:val="24"/>
            <w:szCs w:val="24"/>
          </w:rPr>
          <w:t>Figure 2</w:t>
        </w:r>
        <w:proofErr w:type="gramStart"/>
        <w:r>
          <w:rPr>
            <w:rFonts w:ascii="Times New Roman" w:hAnsi="Times New Roman" w:cs="Times New Roman"/>
            <w:b/>
            <w:sz w:val="24"/>
            <w:szCs w:val="24"/>
          </w:rPr>
          <w:t>:</w:t>
        </w:r>
        <w:r w:rsidRPr="005065C9">
          <w:rPr>
            <w:rFonts w:ascii="Times New Roman" w:eastAsia="Times New Roman" w:hAnsi="Times New Roman" w:cs="Times New Roman"/>
            <w:b/>
            <w:bCs/>
            <w:sz w:val="24"/>
            <w:szCs w:val="24"/>
          </w:rPr>
          <w:t>MitelSuperConsole</w:t>
        </w:r>
        <w:proofErr w:type="gramEnd"/>
        <w:r w:rsidRPr="005065C9">
          <w:rPr>
            <w:rFonts w:ascii="Times New Roman" w:eastAsia="Times New Roman" w:hAnsi="Times New Roman" w:cs="Times New Roman"/>
            <w:b/>
            <w:bCs/>
            <w:sz w:val="24"/>
            <w:szCs w:val="24"/>
          </w:rPr>
          <w:t xml:space="preserve"> 1000 Attendant Con</w:t>
        </w:r>
        <w:r>
          <w:rPr>
            <w:rFonts w:ascii="Times New Roman" w:eastAsia="Times New Roman" w:hAnsi="Times New Roman" w:cs="Times New Roman"/>
            <w:b/>
            <w:bCs/>
            <w:sz w:val="24"/>
            <w:szCs w:val="24"/>
          </w:rPr>
          <w:t>sole Base</w:t>
        </w:r>
      </w:ins>
    </w:p>
    <w:p w:rsidR="003D67BB" w:rsidRDefault="003D67BB" w:rsidP="00F012A6">
      <w:pPr>
        <w:spacing w:line="480" w:lineRule="auto"/>
        <w:jc w:val="both"/>
        <w:rPr>
          <w:ins w:id="71" w:author="20000773" w:date="2012-02-29T11:59:00Z"/>
          <w:rFonts w:ascii="Times New Roman" w:hAnsi="Times New Roman" w:cs="Times New Roman"/>
          <w:b/>
          <w:sz w:val="24"/>
          <w:szCs w:val="24"/>
        </w:rPr>
      </w:pPr>
    </w:p>
    <w:p w:rsidR="00F012A6" w:rsidRDefault="00F012A6" w:rsidP="00F012A6">
      <w:pPr>
        <w:spacing w:line="480" w:lineRule="auto"/>
        <w:jc w:val="both"/>
        <w:rPr>
          <w:rFonts w:ascii="Times New Roman" w:hAnsi="Times New Roman" w:cs="Times New Roman"/>
          <w:b/>
          <w:sz w:val="24"/>
          <w:szCs w:val="24"/>
        </w:rPr>
      </w:pPr>
      <w:r>
        <w:rPr>
          <w:rFonts w:ascii="Times New Roman" w:hAnsi="Times New Roman" w:cs="Times New Roman"/>
          <w:b/>
          <w:sz w:val="24"/>
          <w:szCs w:val="24"/>
        </w:rPr>
        <w:t>The Handset</w:t>
      </w:r>
    </w:p>
    <w:p w:rsidR="00B01339" w:rsidRDefault="00B01339" w:rsidP="00B0133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Handset of the </w:t>
      </w:r>
      <w:proofErr w:type="spellStart"/>
      <w:r w:rsidRPr="00DE11FC">
        <w:rPr>
          <w:rFonts w:ascii="Times New Roman" w:eastAsia="Times New Roman" w:hAnsi="Times New Roman" w:cs="Times New Roman"/>
          <w:bCs/>
          <w:sz w:val="24"/>
          <w:szCs w:val="24"/>
        </w:rPr>
        <w:t>MitelSuperConsole</w:t>
      </w:r>
      <w:proofErr w:type="spellEnd"/>
      <w:r w:rsidRPr="00DE11FC">
        <w:rPr>
          <w:rFonts w:ascii="Times New Roman" w:eastAsia="Times New Roman" w:hAnsi="Times New Roman" w:cs="Times New Roman"/>
          <w:bCs/>
          <w:sz w:val="24"/>
          <w:szCs w:val="24"/>
        </w:rPr>
        <w:t xml:space="preserve"> 1000 Attendant Console</w:t>
      </w:r>
      <w:ins w:id="72" w:author="20000773" w:date="2012-02-29T11:59:00Z">
        <w:r w:rsidR="003D67BB">
          <w:rPr>
            <w:rFonts w:ascii="Times New Roman" w:eastAsia="Times New Roman" w:hAnsi="Times New Roman" w:cs="Times New Roman"/>
            <w:bCs/>
            <w:sz w:val="24"/>
            <w:szCs w:val="24"/>
          </w:rPr>
          <w:t xml:space="preserve"> is </w:t>
        </w:r>
      </w:ins>
      <w:r>
        <w:rPr>
          <w:rFonts w:ascii="Times New Roman" w:hAnsi="Times New Roman" w:cs="Times New Roman"/>
          <w:sz w:val="24"/>
          <w:szCs w:val="24"/>
        </w:rPr>
        <w:t xml:space="preserve">black </w:t>
      </w:r>
      <w:ins w:id="73" w:author="20000773" w:date="2012-02-29T11:59:00Z">
        <w:r w:rsidR="003D67BB">
          <w:rPr>
            <w:rFonts w:ascii="Times New Roman" w:hAnsi="Times New Roman" w:cs="Times New Roman"/>
            <w:sz w:val="24"/>
            <w:szCs w:val="24"/>
          </w:rPr>
          <w:t>(</w:t>
        </w:r>
      </w:ins>
      <w:r>
        <w:rPr>
          <w:rFonts w:ascii="Times New Roman" w:hAnsi="Times New Roman" w:cs="Times New Roman"/>
          <w:sz w:val="24"/>
          <w:szCs w:val="24"/>
        </w:rPr>
        <w:t>in color</w:t>
      </w:r>
      <w:ins w:id="74" w:author="20000773" w:date="2012-02-29T12:00:00Z">
        <w:r w:rsidR="003D67BB">
          <w:rPr>
            <w:rFonts w:ascii="Times New Roman" w:hAnsi="Times New Roman" w:cs="Times New Roman"/>
            <w:sz w:val="24"/>
            <w:szCs w:val="24"/>
          </w:rPr>
          <w:t>) redundant expression – edit for these</w:t>
        </w:r>
      </w:ins>
      <w:r>
        <w:rPr>
          <w:rFonts w:ascii="Times New Roman" w:hAnsi="Times New Roman" w:cs="Times New Roman"/>
          <w:sz w:val="24"/>
          <w:szCs w:val="24"/>
        </w:rPr>
        <w:t xml:space="preserve">, is the part of the console which the user picks up when </w:t>
      </w:r>
      <w:proofErr w:type="spellStart"/>
      <w:r>
        <w:rPr>
          <w:rFonts w:ascii="Times New Roman" w:hAnsi="Times New Roman" w:cs="Times New Roman"/>
          <w:sz w:val="24"/>
          <w:szCs w:val="24"/>
        </w:rPr>
        <w:t>receiveing</w:t>
      </w:r>
      <w:proofErr w:type="spellEnd"/>
      <w:r>
        <w:rPr>
          <w:rFonts w:ascii="Times New Roman" w:hAnsi="Times New Roman" w:cs="Times New Roman"/>
          <w:sz w:val="24"/>
          <w:szCs w:val="24"/>
        </w:rPr>
        <w:t xml:space="preserve"> </w:t>
      </w:r>
      <w:ins w:id="75" w:author="20000773" w:date="2012-02-29T12:00:00Z">
        <w:r w:rsidR="003D67BB">
          <w:rPr>
            <w:rFonts w:ascii="Times New Roman" w:hAnsi="Times New Roman" w:cs="Times New Roman"/>
            <w:sz w:val="24"/>
            <w:szCs w:val="24"/>
          </w:rPr>
          <w:t>(</w:t>
        </w:r>
      </w:ins>
      <w:r>
        <w:rPr>
          <w:rFonts w:ascii="Times New Roman" w:hAnsi="Times New Roman" w:cs="Times New Roman"/>
          <w:sz w:val="24"/>
          <w:szCs w:val="24"/>
        </w:rPr>
        <w:t>a call or wants to make a</w:t>
      </w:r>
      <w:ins w:id="76" w:author="20000773" w:date="2012-02-29T12:00:00Z">
        <w:r w:rsidR="003D67BB">
          <w:rPr>
            <w:rFonts w:ascii="Times New Roman" w:hAnsi="Times New Roman" w:cs="Times New Roman"/>
            <w:sz w:val="24"/>
            <w:szCs w:val="24"/>
          </w:rPr>
          <w:t xml:space="preserve">) verbosity.  Aim </w:t>
        </w:r>
        <w:proofErr w:type="spellStart"/>
        <w:r w:rsidR="003D67BB">
          <w:rPr>
            <w:rFonts w:ascii="Times New Roman" w:hAnsi="Times New Roman" w:cs="Times New Roman"/>
            <w:sz w:val="24"/>
            <w:szCs w:val="24"/>
          </w:rPr>
          <w:t>cor</w:t>
        </w:r>
        <w:proofErr w:type="spellEnd"/>
        <w:r w:rsidR="003D67BB">
          <w:rPr>
            <w:rFonts w:ascii="Times New Roman" w:hAnsi="Times New Roman" w:cs="Times New Roman"/>
            <w:sz w:val="24"/>
            <w:szCs w:val="24"/>
          </w:rPr>
          <w:t xml:space="preserve"> conciseness </w:t>
        </w:r>
        <w:proofErr w:type="spellStart"/>
        <w:r w:rsidR="003D67BB">
          <w:rPr>
            <w:rFonts w:ascii="Times New Roman" w:hAnsi="Times New Roman" w:cs="Times New Roman"/>
            <w:sz w:val="24"/>
            <w:szCs w:val="24"/>
          </w:rPr>
          <w:t>eg</w:t>
        </w:r>
        <w:proofErr w:type="spellEnd"/>
        <w:r w:rsidR="003D67BB">
          <w:rPr>
            <w:rFonts w:ascii="Times New Roman" w:hAnsi="Times New Roman" w:cs="Times New Roman"/>
            <w:sz w:val="24"/>
            <w:szCs w:val="24"/>
          </w:rPr>
          <w:t xml:space="preserve"> </w:t>
        </w:r>
      </w:ins>
      <w:ins w:id="77" w:author="20000773" w:date="2012-02-29T12:01:00Z">
        <w:r w:rsidR="003D67BB">
          <w:rPr>
            <w:rFonts w:ascii="Times New Roman" w:hAnsi="Times New Roman" w:cs="Times New Roman"/>
            <w:sz w:val="24"/>
            <w:szCs w:val="24"/>
          </w:rPr>
          <w:t>“</w:t>
        </w:r>
      </w:ins>
      <w:ins w:id="78" w:author="20000773" w:date="2012-02-29T12:00:00Z">
        <w:r w:rsidR="003D67BB">
          <w:rPr>
            <w:rFonts w:ascii="Times New Roman" w:hAnsi="Times New Roman" w:cs="Times New Roman"/>
            <w:sz w:val="24"/>
            <w:szCs w:val="24"/>
          </w:rPr>
          <w:t>receiving or making</w:t>
        </w:r>
      </w:ins>
      <w:ins w:id="79" w:author="20000773" w:date="2012-02-29T12:01:00Z">
        <w:r w:rsidR="003D67BB">
          <w:rPr>
            <w:rFonts w:ascii="Times New Roman" w:hAnsi="Times New Roman" w:cs="Times New Roman"/>
            <w:sz w:val="24"/>
            <w:szCs w:val="24"/>
          </w:rPr>
          <w:t>…</w:t>
        </w:r>
      </w:ins>
      <w:r>
        <w:rPr>
          <w:rFonts w:ascii="Times New Roman" w:hAnsi="Times New Roman" w:cs="Times New Roman"/>
          <w:sz w:val="24"/>
          <w:szCs w:val="24"/>
        </w:rPr>
        <w:t xml:space="preserve"> </w:t>
      </w:r>
      <w:ins w:id="80" w:author="20000773" w:date="2012-02-29T12:01:00Z">
        <w:r w:rsidR="003D67BB">
          <w:rPr>
            <w:rFonts w:ascii="Times New Roman" w:hAnsi="Times New Roman" w:cs="Times New Roman"/>
            <w:sz w:val="24"/>
            <w:szCs w:val="24"/>
          </w:rPr>
          <w:t>“</w:t>
        </w:r>
      </w:ins>
      <w:proofErr w:type="gramStart"/>
      <w:r>
        <w:rPr>
          <w:rFonts w:ascii="Times New Roman" w:hAnsi="Times New Roman" w:cs="Times New Roman"/>
          <w:sz w:val="24"/>
          <w:szCs w:val="24"/>
        </w:rPr>
        <w:t>call</w:t>
      </w:r>
      <w:proofErr w:type="gramEnd"/>
      <w:r>
        <w:rPr>
          <w:rFonts w:ascii="Times New Roman" w:hAnsi="Times New Roman" w:cs="Times New Roman"/>
          <w:sz w:val="24"/>
          <w:szCs w:val="24"/>
        </w:rPr>
        <w:t xml:space="preserve">. It allows the individual to hear and also speak. </w:t>
      </w:r>
      <w:ins w:id="81" w:author="20000773" w:date="2012-02-29T12:02:00Z">
        <w:r w:rsidR="003D67BB">
          <w:rPr>
            <w:rFonts w:ascii="Times New Roman" w:hAnsi="Times New Roman" w:cs="Times New Roman"/>
            <w:sz w:val="24"/>
            <w:szCs w:val="24"/>
          </w:rPr>
          <w:t xml:space="preserve">Careful! Are you describing the handset? Or the </w:t>
        </w:r>
        <w:proofErr w:type="spellStart"/>
        <w:r w:rsidR="003D67BB">
          <w:rPr>
            <w:rFonts w:ascii="Times New Roman" w:hAnsi="Times New Roman" w:cs="Times New Roman"/>
            <w:sz w:val="24"/>
            <w:szCs w:val="24"/>
          </w:rPr>
          <w:t>receiver</w:t>
        </w:r>
        <w:proofErr w:type="gramStart"/>
        <w:r w:rsidR="003D67BB">
          <w:rPr>
            <w:rFonts w:ascii="Times New Roman" w:hAnsi="Times New Roman" w:cs="Times New Roman"/>
            <w:sz w:val="24"/>
            <w:szCs w:val="24"/>
          </w:rPr>
          <w:t>?</w:t>
        </w:r>
      </w:ins>
      <w:r>
        <w:rPr>
          <w:rFonts w:ascii="Times New Roman" w:hAnsi="Times New Roman" w:cs="Times New Roman"/>
          <w:sz w:val="24"/>
          <w:szCs w:val="24"/>
        </w:rPr>
        <w:t>The</w:t>
      </w:r>
      <w:proofErr w:type="spellEnd"/>
      <w:proofErr w:type="gramEnd"/>
      <w:r>
        <w:rPr>
          <w:rFonts w:ascii="Times New Roman" w:hAnsi="Times New Roman" w:cs="Times New Roman"/>
          <w:sz w:val="24"/>
          <w:szCs w:val="24"/>
        </w:rPr>
        <w:t xml:space="preserve"> receiver shown in Figure 3 is </w:t>
      </w:r>
      <w:ins w:id="82" w:author="20000773" w:date="2012-02-29T12:03:00Z">
        <w:r w:rsidR="003D67BB">
          <w:rPr>
            <w:rFonts w:ascii="Times New Roman" w:hAnsi="Times New Roman" w:cs="Times New Roman"/>
            <w:sz w:val="24"/>
            <w:szCs w:val="24"/>
          </w:rPr>
          <w:t xml:space="preserve">of </w:t>
        </w:r>
      </w:ins>
      <w:r>
        <w:rPr>
          <w:rFonts w:ascii="Times New Roman" w:hAnsi="Times New Roman" w:cs="Times New Roman"/>
          <w:sz w:val="24"/>
          <w:szCs w:val="24"/>
        </w:rPr>
        <w:t>hard plastic</w:t>
      </w:r>
      <w:ins w:id="83" w:author="20000773" w:date="2012-02-29T12:03:00Z">
        <w:r w:rsidR="003D67BB">
          <w:rPr>
            <w:rFonts w:ascii="Times New Roman" w:hAnsi="Times New Roman" w:cs="Times New Roman"/>
            <w:sz w:val="24"/>
            <w:szCs w:val="24"/>
          </w:rPr>
          <w:t>,</w:t>
        </w:r>
      </w:ins>
      <w:r>
        <w:rPr>
          <w:rFonts w:ascii="Times New Roman" w:hAnsi="Times New Roman" w:cs="Times New Roman"/>
          <w:sz w:val="24"/>
          <w:szCs w:val="24"/>
        </w:rPr>
        <w:t xml:space="preserve"> </w:t>
      </w:r>
      <w:del w:id="84" w:author="20000773" w:date="2012-02-29T12:03:00Z">
        <w:r w:rsidDel="003D67BB">
          <w:rPr>
            <w:rFonts w:ascii="Times New Roman" w:hAnsi="Times New Roman" w:cs="Times New Roman"/>
            <w:sz w:val="24"/>
            <w:szCs w:val="24"/>
          </w:rPr>
          <w:delText>and</w:delText>
        </w:r>
      </w:del>
      <w:ins w:id="85" w:author="20000773" w:date="2012-02-29T12:03:00Z">
        <w:r w:rsidR="003D67BB">
          <w:rPr>
            <w:rFonts w:ascii="Times New Roman" w:hAnsi="Times New Roman" w:cs="Times New Roman"/>
            <w:sz w:val="24"/>
            <w:szCs w:val="24"/>
          </w:rPr>
          <w:t>is</w:t>
        </w:r>
      </w:ins>
      <w:r>
        <w:rPr>
          <w:rFonts w:ascii="Times New Roman" w:hAnsi="Times New Roman" w:cs="Times New Roman"/>
          <w:sz w:val="24"/>
          <w:szCs w:val="24"/>
        </w:rPr>
        <w:t xml:space="preserve"> convex in shape</w:t>
      </w:r>
      <w:ins w:id="86" w:author="20000773" w:date="2012-02-29T12:03:00Z">
        <w:r w:rsidR="003D67BB">
          <w:rPr>
            <w:rFonts w:ascii="Times New Roman" w:hAnsi="Times New Roman" w:cs="Times New Roman"/>
            <w:sz w:val="24"/>
            <w:szCs w:val="24"/>
          </w:rPr>
          <w:t>, and</w:t>
        </w:r>
      </w:ins>
      <w:r>
        <w:rPr>
          <w:rFonts w:ascii="Times New Roman" w:hAnsi="Times New Roman" w:cs="Times New Roman"/>
          <w:sz w:val="24"/>
          <w:szCs w:val="24"/>
        </w:rPr>
        <w:t xml:space="preserve"> has the following sub parts:</w:t>
      </w:r>
      <w:r w:rsidRPr="00B01339">
        <w:rPr>
          <w:rFonts w:ascii="Times New Roman" w:hAnsi="Times New Roman" w:cs="Times New Roman"/>
          <w:sz w:val="24"/>
          <w:szCs w:val="24"/>
        </w:rPr>
        <w:t>The Transmitter</w:t>
      </w:r>
      <w:r>
        <w:rPr>
          <w:rFonts w:ascii="Times New Roman" w:hAnsi="Times New Roman" w:cs="Times New Roman"/>
          <w:sz w:val="24"/>
          <w:szCs w:val="24"/>
        </w:rPr>
        <w:t xml:space="preserve"> and The Receiver.</w:t>
      </w:r>
    </w:p>
    <w:p w:rsidR="00B01339" w:rsidRDefault="00B01339" w:rsidP="00B01339">
      <w:pPr>
        <w:spacing w:line="480" w:lineRule="auto"/>
        <w:jc w:val="both"/>
        <w:rPr>
          <w:rFonts w:ascii="Times New Roman" w:hAnsi="Times New Roman" w:cs="Times New Roman"/>
          <w:i/>
          <w:sz w:val="24"/>
          <w:szCs w:val="24"/>
        </w:rPr>
      </w:pPr>
      <w:r>
        <w:rPr>
          <w:rFonts w:ascii="Times New Roman" w:hAnsi="Times New Roman" w:cs="Times New Roman"/>
          <w:i/>
          <w:sz w:val="24"/>
          <w:szCs w:val="24"/>
        </w:rPr>
        <w:t>The Transmitter</w:t>
      </w:r>
    </w:p>
    <w:p w:rsidR="00B01339" w:rsidRDefault="00B01339" w:rsidP="00B01339">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 Transmitter is the part of the handset that simply allows the person to speak; it converts the sound from the speech of the sender, into electronic waves, which are then converted back into sound to the receiver in the other location to understand. The transmitter is at the bottom of the </w:t>
      </w:r>
      <w:proofErr w:type="spellStart"/>
      <w:r>
        <w:rPr>
          <w:rFonts w:ascii="Times New Roman" w:hAnsi="Times New Roman" w:cs="Times New Roman"/>
          <w:sz w:val="24"/>
          <w:szCs w:val="24"/>
        </w:rPr>
        <w:t>handsey</w:t>
      </w:r>
      <w:proofErr w:type="spellEnd"/>
      <w:r>
        <w:rPr>
          <w:rFonts w:ascii="Times New Roman" w:hAnsi="Times New Roman" w:cs="Times New Roman"/>
          <w:sz w:val="24"/>
          <w:szCs w:val="24"/>
        </w:rPr>
        <w:t xml:space="preserve"> and is oval shaped.</w:t>
      </w:r>
    </w:p>
    <w:p w:rsidR="00B01339" w:rsidRDefault="00B01339" w:rsidP="00B01339">
      <w:pPr>
        <w:spacing w:line="480" w:lineRule="auto"/>
        <w:jc w:val="both"/>
        <w:rPr>
          <w:rFonts w:ascii="Times New Roman" w:hAnsi="Times New Roman" w:cs="Times New Roman"/>
          <w:i/>
          <w:sz w:val="24"/>
          <w:szCs w:val="24"/>
        </w:rPr>
      </w:pPr>
      <w:r>
        <w:rPr>
          <w:rFonts w:ascii="Times New Roman" w:hAnsi="Times New Roman" w:cs="Times New Roman"/>
          <w:i/>
          <w:sz w:val="24"/>
          <w:szCs w:val="24"/>
        </w:rPr>
        <w:t>The Receiver</w:t>
      </w:r>
    </w:p>
    <w:p w:rsidR="00B01339" w:rsidRDefault="00B01339" w:rsidP="007A1700">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Receiver is the part of the handset that allows the user to hear, it works the same way as the transmitter as the receiver is the part which converts the received electronic waves into sound for the individual receiving the message to understand. The receiver is located at the top of the handset is bulged out more than the other parts of the handset and on its surface has 7 circular holes in a circular pattern.</w:t>
      </w:r>
    </w:p>
    <w:p w:rsidR="00CB7276" w:rsidRDefault="003D67BB" w:rsidP="007A1700">
      <w:pPr>
        <w:spacing w:line="480" w:lineRule="auto"/>
        <w:ind w:firstLine="720"/>
        <w:rPr>
          <w:rFonts w:ascii="Times New Roman" w:hAnsi="Times New Roman" w:cs="Times New Roman"/>
          <w:sz w:val="24"/>
          <w:szCs w:val="24"/>
        </w:rPr>
      </w:pPr>
      <w:moveToRangeStart w:id="87" w:author="20000773" w:date="2012-02-29T12:04:00Z" w:name="move318280418"/>
      <w:r w:rsidRPr="003D67BB">
        <w:rPr>
          <w:rFonts w:ascii="Times New Roman" w:hAnsi="Times New Roman" w:cs="Times New Roman"/>
          <w:noProof/>
          <w:sz w:val="24"/>
          <w:szCs w:val="24"/>
          <w:lang w:val="en-CA" w:eastAsia="en-CA"/>
        </w:rPr>
        <w:drawing>
          <wp:inline distT="0" distB="0" distL="0" distR="0">
            <wp:extent cx="5934075" cy="2143125"/>
            <wp:effectExtent l="0" t="0" r="9525" b="9525"/>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075" cy="2143125"/>
                    </a:xfrm>
                    <a:prstGeom prst="rect">
                      <a:avLst/>
                    </a:prstGeom>
                    <a:noFill/>
                    <a:ln>
                      <a:noFill/>
                    </a:ln>
                  </pic:spPr>
                </pic:pic>
              </a:graphicData>
            </a:graphic>
          </wp:inline>
        </w:drawing>
      </w:r>
      <w:moveToRangeEnd w:id="87"/>
    </w:p>
    <w:p w:rsidR="00CB7276" w:rsidDel="003D67BB" w:rsidRDefault="00CB7276" w:rsidP="007A1700">
      <w:pPr>
        <w:spacing w:line="480" w:lineRule="auto"/>
        <w:ind w:firstLine="720"/>
        <w:rPr>
          <w:del w:id="88" w:author="20000773" w:date="2012-02-29T12:04:00Z"/>
          <w:rFonts w:ascii="Times New Roman" w:hAnsi="Times New Roman" w:cs="Times New Roman"/>
          <w:sz w:val="24"/>
          <w:szCs w:val="24"/>
        </w:rPr>
      </w:pPr>
    </w:p>
    <w:p w:rsidR="00CB7276" w:rsidDel="003D67BB" w:rsidRDefault="00CB7276" w:rsidP="007A1700">
      <w:pPr>
        <w:spacing w:line="480" w:lineRule="auto"/>
        <w:ind w:firstLine="720"/>
        <w:rPr>
          <w:del w:id="89" w:author="20000773" w:date="2012-02-29T12:04:00Z"/>
          <w:rFonts w:ascii="Times New Roman" w:hAnsi="Times New Roman" w:cs="Times New Roman"/>
          <w:sz w:val="24"/>
          <w:szCs w:val="24"/>
        </w:rPr>
      </w:pPr>
    </w:p>
    <w:p w:rsidR="00D30954" w:rsidDel="003D67BB" w:rsidRDefault="00D30954" w:rsidP="007A1700">
      <w:pPr>
        <w:spacing w:line="480" w:lineRule="auto"/>
        <w:ind w:firstLine="720"/>
        <w:rPr>
          <w:del w:id="90" w:author="20000773" w:date="2012-02-29T12:05:00Z"/>
          <w:rFonts w:ascii="Times New Roman" w:hAnsi="Times New Roman" w:cs="Times New Roman"/>
          <w:sz w:val="24"/>
          <w:szCs w:val="24"/>
        </w:rPr>
      </w:pPr>
    </w:p>
    <w:p w:rsidR="00CB7276" w:rsidRPr="00CB7276" w:rsidRDefault="00CB7276">
      <w:pPr>
        <w:spacing w:line="480" w:lineRule="auto"/>
        <w:ind w:firstLine="720"/>
        <w:rPr>
          <w:rFonts w:ascii="Times New Roman" w:hAnsi="Times New Roman" w:cs="Times New Roman"/>
          <w:b/>
          <w:sz w:val="24"/>
          <w:szCs w:val="24"/>
        </w:rPr>
        <w:pPrChange w:id="91" w:author="20000773" w:date="2012-02-29T12:05:00Z">
          <w:pPr>
            <w:spacing w:line="480" w:lineRule="auto"/>
            <w:ind w:firstLine="720"/>
            <w:jc w:val="center"/>
          </w:pPr>
        </w:pPrChange>
      </w:pPr>
      <w:r>
        <w:rPr>
          <w:rFonts w:ascii="Times New Roman" w:hAnsi="Times New Roman" w:cs="Times New Roman"/>
          <w:b/>
          <w:sz w:val="24"/>
          <w:szCs w:val="24"/>
        </w:rPr>
        <w:t xml:space="preserve">Figure 3: </w:t>
      </w:r>
      <w:proofErr w:type="spellStart"/>
      <w:r w:rsidRPr="005065C9">
        <w:rPr>
          <w:rFonts w:ascii="Times New Roman" w:eastAsia="Times New Roman" w:hAnsi="Times New Roman" w:cs="Times New Roman"/>
          <w:b/>
          <w:bCs/>
          <w:sz w:val="24"/>
          <w:szCs w:val="24"/>
        </w:rPr>
        <w:t>MitelSuperConsole</w:t>
      </w:r>
      <w:proofErr w:type="spellEnd"/>
      <w:r w:rsidRPr="005065C9">
        <w:rPr>
          <w:rFonts w:ascii="Times New Roman" w:eastAsia="Times New Roman" w:hAnsi="Times New Roman" w:cs="Times New Roman"/>
          <w:b/>
          <w:bCs/>
          <w:sz w:val="24"/>
          <w:szCs w:val="24"/>
        </w:rPr>
        <w:t xml:space="preserve"> 1000 Attendant Con</w:t>
      </w:r>
      <w:r>
        <w:rPr>
          <w:rFonts w:ascii="Times New Roman" w:eastAsia="Times New Roman" w:hAnsi="Times New Roman" w:cs="Times New Roman"/>
          <w:b/>
          <w:bCs/>
          <w:sz w:val="24"/>
          <w:szCs w:val="24"/>
        </w:rPr>
        <w:t>sole Handset</w:t>
      </w:r>
    </w:p>
    <w:p w:rsidR="00A6783F" w:rsidRDefault="00CB7276" w:rsidP="007A1700">
      <w:pPr>
        <w:spacing w:line="480" w:lineRule="auto"/>
        <w:ind w:firstLine="720"/>
        <w:rPr>
          <w:rFonts w:ascii="Times New Roman" w:hAnsi="Times New Roman" w:cs="Times New Roman"/>
          <w:sz w:val="24"/>
          <w:szCs w:val="24"/>
        </w:rPr>
      </w:pPr>
      <w:moveFromRangeStart w:id="92" w:author="20000773" w:date="2012-02-29T12:04:00Z" w:name="move318280418"/>
      <w:moveFrom w:id="93" w:author="20000773" w:date="2012-02-29T12:04:00Z">
        <w:r w:rsidDel="003D67BB">
          <w:rPr>
            <w:rFonts w:ascii="Times New Roman" w:hAnsi="Times New Roman" w:cs="Times New Roman"/>
            <w:noProof/>
            <w:sz w:val="24"/>
            <w:szCs w:val="24"/>
            <w:lang w:val="en-CA" w:eastAsia="en-CA"/>
            <w:rPrChange w:id="94">
              <w:rPr>
                <w:noProof/>
                <w:lang w:val="en-CA" w:eastAsia="en-CA"/>
              </w:rPr>
            </w:rPrChange>
          </w:rPr>
          <w:drawing>
            <wp:inline distT="0" distB="0" distL="0" distR="0">
              <wp:extent cx="5934075" cy="2143125"/>
              <wp:effectExtent l="1905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075" cy="2143125"/>
                      </a:xfrm>
                      <a:prstGeom prst="rect">
                        <a:avLst/>
                      </a:prstGeom>
                      <a:noFill/>
                      <a:ln>
                        <a:noFill/>
                      </a:ln>
                    </pic:spPr>
                  </pic:pic>
                </a:graphicData>
              </a:graphic>
            </wp:inline>
          </w:drawing>
        </w:r>
      </w:moveFrom>
      <w:moveFromRangeEnd w:id="92"/>
    </w:p>
    <w:p w:rsidR="00A6783F" w:rsidRDefault="00A6783F" w:rsidP="007A1700">
      <w:pPr>
        <w:spacing w:line="480" w:lineRule="auto"/>
        <w:ind w:firstLine="720"/>
        <w:rPr>
          <w:rFonts w:ascii="Times New Roman" w:hAnsi="Times New Roman" w:cs="Times New Roman"/>
          <w:sz w:val="24"/>
          <w:szCs w:val="24"/>
        </w:rPr>
      </w:pPr>
    </w:p>
    <w:p w:rsidR="00A6783F" w:rsidRDefault="00A6783F" w:rsidP="007A1700">
      <w:pPr>
        <w:spacing w:line="480" w:lineRule="auto"/>
        <w:ind w:firstLine="720"/>
        <w:rPr>
          <w:rFonts w:ascii="Times New Roman" w:hAnsi="Times New Roman" w:cs="Times New Roman"/>
          <w:sz w:val="24"/>
          <w:szCs w:val="24"/>
        </w:rPr>
      </w:pPr>
    </w:p>
    <w:p w:rsidR="007A1700" w:rsidRDefault="007A1700" w:rsidP="007A1700">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The Handset Jack</w:t>
      </w:r>
    </w:p>
    <w:p w:rsidR="007A1700" w:rsidRDefault="007A1700" w:rsidP="007A1700">
      <w:pPr>
        <w:spacing w:line="480" w:lineRule="auto"/>
        <w:rPr>
          <w:rFonts w:ascii="Times New Roman" w:hAnsi="Times New Roman" w:cs="Times New Roman"/>
          <w:sz w:val="24"/>
          <w:szCs w:val="24"/>
        </w:rPr>
      </w:pPr>
      <w:r>
        <w:rPr>
          <w:rFonts w:ascii="Times New Roman" w:hAnsi="Times New Roman" w:cs="Times New Roman"/>
          <w:sz w:val="24"/>
          <w:szCs w:val="24"/>
        </w:rPr>
        <w:t>This is the coiled soft black wire which connects the handset to the base.</w:t>
      </w:r>
    </w:p>
    <w:p w:rsidR="007A1700" w:rsidRDefault="007A1700" w:rsidP="007A1700">
      <w:pPr>
        <w:spacing w:line="480" w:lineRule="auto"/>
        <w:rPr>
          <w:rFonts w:ascii="Times New Roman" w:hAnsi="Times New Roman" w:cs="Times New Roman"/>
          <w:b/>
          <w:sz w:val="24"/>
          <w:szCs w:val="24"/>
        </w:rPr>
      </w:pPr>
      <w:r>
        <w:rPr>
          <w:rFonts w:ascii="Times New Roman" w:hAnsi="Times New Roman" w:cs="Times New Roman"/>
          <w:b/>
          <w:sz w:val="24"/>
          <w:szCs w:val="24"/>
        </w:rPr>
        <w:t xml:space="preserve">The Mounting Cord </w:t>
      </w:r>
    </w:p>
    <w:p w:rsidR="007A1700" w:rsidRDefault="007A1700" w:rsidP="007A170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Is the grey </w:t>
      </w:r>
      <w:proofErr w:type="gramStart"/>
      <w:r>
        <w:rPr>
          <w:rFonts w:ascii="Times New Roman" w:hAnsi="Times New Roman" w:cs="Times New Roman"/>
          <w:sz w:val="24"/>
          <w:szCs w:val="24"/>
        </w:rPr>
        <w:t>wire which</w:t>
      </w:r>
      <w:proofErr w:type="gramEnd"/>
      <w:r>
        <w:rPr>
          <w:rFonts w:ascii="Times New Roman" w:hAnsi="Times New Roman" w:cs="Times New Roman"/>
          <w:sz w:val="24"/>
          <w:szCs w:val="24"/>
        </w:rPr>
        <w:t xml:space="preserve"> connects the console to the wall (the phone line). This allows the dial tone to be heard when the phone is pick up, while also allowing connectivity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internally within the company and externally (making and receiving calls from outside phone lines).</w:t>
      </w:r>
    </w:p>
    <w:p w:rsidR="00CB7276" w:rsidDel="003D67BB" w:rsidRDefault="00CB7276" w:rsidP="007A1700">
      <w:pPr>
        <w:spacing w:line="480" w:lineRule="auto"/>
        <w:ind w:firstLine="720"/>
        <w:rPr>
          <w:del w:id="95" w:author="20000773" w:date="2012-02-29T12:05:00Z"/>
          <w:rFonts w:ascii="Times New Roman" w:hAnsi="Times New Roman" w:cs="Times New Roman"/>
          <w:sz w:val="24"/>
          <w:szCs w:val="24"/>
        </w:rPr>
      </w:pPr>
    </w:p>
    <w:p w:rsidR="00CB7276" w:rsidDel="003D67BB" w:rsidRDefault="00CB7276" w:rsidP="007A1700">
      <w:pPr>
        <w:spacing w:line="480" w:lineRule="auto"/>
        <w:ind w:firstLine="720"/>
        <w:rPr>
          <w:del w:id="96" w:author="20000773" w:date="2012-02-29T12:05:00Z"/>
          <w:rFonts w:ascii="Times New Roman" w:hAnsi="Times New Roman" w:cs="Times New Roman"/>
          <w:sz w:val="24"/>
          <w:szCs w:val="24"/>
        </w:rPr>
      </w:pPr>
    </w:p>
    <w:p w:rsidR="00D30954" w:rsidDel="003D67BB" w:rsidRDefault="00D30954" w:rsidP="007A1700">
      <w:pPr>
        <w:spacing w:line="480" w:lineRule="auto"/>
        <w:ind w:firstLine="720"/>
        <w:rPr>
          <w:del w:id="97" w:author="20000773" w:date="2012-02-29T12:05:00Z"/>
          <w:rFonts w:ascii="Times New Roman" w:hAnsi="Times New Roman" w:cs="Times New Roman"/>
          <w:sz w:val="24"/>
          <w:szCs w:val="24"/>
        </w:rPr>
      </w:pPr>
    </w:p>
    <w:p w:rsidR="00CB7276" w:rsidRDefault="00CB7276" w:rsidP="007A1700">
      <w:pPr>
        <w:spacing w:line="480" w:lineRule="auto"/>
        <w:ind w:firstLine="720"/>
        <w:rPr>
          <w:rFonts w:ascii="Times New Roman" w:hAnsi="Times New Roman" w:cs="Times New Roman"/>
          <w:sz w:val="24"/>
          <w:szCs w:val="24"/>
        </w:rPr>
      </w:pPr>
    </w:p>
    <w:p w:rsidR="005065C9" w:rsidRDefault="005065C9" w:rsidP="005065C9">
      <w:pPr>
        <w:spacing w:line="480" w:lineRule="auto"/>
        <w:rPr>
          <w:rFonts w:ascii="Times New Roman" w:hAnsi="Times New Roman" w:cs="Times New Roman"/>
          <w:b/>
          <w:sz w:val="24"/>
          <w:szCs w:val="24"/>
        </w:rPr>
      </w:pPr>
      <w:r w:rsidRPr="005065C9">
        <w:rPr>
          <w:rFonts w:ascii="Times New Roman" w:hAnsi="Times New Roman" w:cs="Times New Roman"/>
          <w:b/>
          <w:sz w:val="24"/>
          <w:szCs w:val="24"/>
        </w:rPr>
        <w:t>CONCLUSION</w:t>
      </w:r>
    </w:p>
    <w:p w:rsidR="005065C9" w:rsidRDefault="005065C9" w:rsidP="005065C9">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The</w:t>
      </w:r>
      <w:r w:rsidRPr="00DE11FC">
        <w:rPr>
          <w:rFonts w:ascii="Times New Roman" w:eastAsia="Times New Roman" w:hAnsi="Times New Roman" w:cs="Times New Roman"/>
          <w:bCs/>
          <w:sz w:val="24"/>
          <w:szCs w:val="24"/>
        </w:rPr>
        <w:t>MitelSuperConsole</w:t>
      </w:r>
      <w:proofErr w:type="spellEnd"/>
      <w:r w:rsidRPr="00DE11FC">
        <w:rPr>
          <w:rFonts w:ascii="Times New Roman" w:eastAsia="Times New Roman" w:hAnsi="Times New Roman" w:cs="Times New Roman"/>
          <w:bCs/>
          <w:sz w:val="24"/>
          <w:szCs w:val="24"/>
        </w:rPr>
        <w:t xml:space="preserve"> 1000 Attendant Console</w:t>
      </w:r>
      <w:r>
        <w:rPr>
          <w:rFonts w:ascii="Times New Roman" w:hAnsi="Times New Roman" w:cs="Times New Roman"/>
          <w:sz w:val="24"/>
          <w:szCs w:val="24"/>
        </w:rPr>
        <w:t xml:space="preserve"> was designed for managing communications within a business. The mechanism is quite reliable since phone services rarely go </w:t>
      </w:r>
      <w:proofErr w:type="spellStart"/>
      <w:r>
        <w:rPr>
          <w:rFonts w:ascii="Times New Roman" w:hAnsi="Times New Roman" w:cs="Times New Roman"/>
          <w:sz w:val="24"/>
          <w:szCs w:val="24"/>
        </w:rPr>
        <w:t>go</w:t>
      </w:r>
      <w:proofErr w:type="spellEnd"/>
      <w:r>
        <w:rPr>
          <w:rFonts w:ascii="Times New Roman" w:hAnsi="Times New Roman" w:cs="Times New Roman"/>
          <w:sz w:val="24"/>
          <w:szCs w:val="24"/>
        </w:rPr>
        <w:t xml:space="preserve"> down, unless there is a situation of a natural disaster such as a hurricane, hence it is an effective way of communicating to other users of telephones. </w:t>
      </w:r>
    </w:p>
    <w:p w:rsidR="00F012A6" w:rsidRPr="00F012A6" w:rsidRDefault="005065C9" w:rsidP="005065C9">
      <w:pPr>
        <w:spacing w:line="480" w:lineRule="auto"/>
        <w:rPr>
          <w:rFonts w:ascii="Times New Roman" w:hAnsi="Times New Roman" w:cs="Times New Roman"/>
          <w:b/>
          <w:sz w:val="24"/>
          <w:szCs w:val="24"/>
        </w:rPr>
      </w:pPr>
      <w:r>
        <w:rPr>
          <w:rFonts w:ascii="Times New Roman" w:hAnsi="Times New Roman" w:cs="Times New Roman"/>
          <w:sz w:val="24"/>
          <w:szCs w:val="24"/>
        </w:rPr>
        <w:t>The limitations of this telephone is not portable, meaning it cannot be carried around so it’s limited to making calls around the base of the telephone and it is expensive, retailing for 898$ USD on Amazon;</w:t>
      </w:r>
      <w:r w:rsidRPr="005065C9">
        <w:rPr>
          <w:rFonts w:ascii="Times New Roman" w:hAnsi="Times New Roman" w:cs="Times New Roman"/>
          <w:sz w:val="24"/>
          <w:szCs w:val="24"/>
        </w:rPr>
        <w:t>while the advantage is it allows communication</w:t>
      </w:r>
      <w:r>
        <w:rPr>
          <w:rFonts w:ascii="Times New Roman" w:hAnsi="Times New Roman" w:cs="Times New Roman"/>
          <w:sz w:val="24"/>
          <w:szCs w:val="24"/>
        </w:rPr>
        <w:t xml:space="preserve"> over long distances and also allows internal communication within the company.</w:t>
      </w:r>
    </w:p>
    <w:p w:rsidR="00F012A6" w:rsidRPr="00FE46B5" w:rsidRDefault="00F012A6" w:rsidP="00F012A6">
      <w:pPr>
        <w:spacing w:line="480" w:lineRule="auto"/>
        <w:jc w:val="both"/>
        <w:rPr>
          <w:rFonts w:ascii="Times New Roman" w:hAnsi="Times New Roman" w:cs="Times New Roman"/>
          <w:sz w:val="24"/>
          <w:szCs w:val="24"/>
        </w:rPr>
      </w:pPr>
    </w:p>
    <w:p w:rsidR="00FE46B5" w:rsidRPr="00FE46B5" w:rsidRDefault="006643A4" w:rsidP="00DB3433">
      <w:pPr>
        <w:spacing w:line="480" w:lineRule="auto"/>
        <w:rPr>
          <w:rFonts w:ascii="Times New Roman" w:hAnsi="Times New Roman" w:cs="Times New Roman"/>
          <w:sz w:val="24"/>
          <w:szCs w:val="24"/>
        </w:rPr>
      </w:pPr>
      <w:ins w:id="98" w:author="20000773" w:date="2012-02-29T11:47:00Z">
        <w:r>
          <w:rPr>
            <w:rFonts w:ascii="Times New Roman" w:hAnsi="Times New Roman" w:cs="Times New Roman"/>
            <w:sz w:val="24"/>
            <w:szCs w:val="24"/>
          </w:rPr>
          <w:t>Title= upper case + bold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643A4">
          <w:rPr>
            <w:rFonts w:ascii="Times New Roman" w:hAnsi="Times New Roman" w:cs="Times New Roman"/>
            <w:b/>
            <w:sz w:val="24"/>
            <w:szCs w:val="24"/>
            <w:rPrChange w:id="99" w:author="20000773" w:date="2012-02-29T11:48:00Z">
              <w:rPr>
                <w:rFonts w:ascii="Times New Roman" w:hAnsi="Times New Roman" w:cs="Times New Roman"/>
                <w:sz w:val="24"/>
                <w:szCs w:val="24"/>
              </w:rPr>
            </w:rPrChange>
          </w:rPr>
          <w:t>DESCRIPTION OF</w:t>
        </w:r>
      </w:ins>
      <w:ins w:id="100" w:author="20000773" w:date="2012-02-29T11:48:00Z">
        <w:r w:rsidRPr="006643A4">
          <w:rPr>
            <w:rFonts w:ascii="Times New Roman" w:hAnsi="Times New Roman" w:cs="Times New Roman"/>
            <w:b/>
            <w:sz w:val="24"/>
            <w:szCs w:val="24"/>
            <w:rPrChange w:id="101" w:author="20000773" w:date="2012-02-29T11:48:00Z">
              <w:rPr>
                <w:rFonts w:ascii="Times New Roman" w:hAnsi="Times New Roman" w:cs="Times New Roman"/>
                <w:sz w:val="24"/>
                <w:szCs w:val="24"/>
              </w:rPr>
            </w:rPrChange>
          </w:rPr>
          <w:t>…</w:t>
        </w:r>
      </w:ins>
    </w:p>
    <w:p w:rsidR="00DE11FC" w:rsidRDefault="006643A4" w:rsidP="003F5284">
      <w:pPr>
        <w:spacing w:before="100" w:beforeAutospacing="1" w:after="100" w:afterAutospacing="1" w:line="480" w:lineRule="auto"/>
        <w:jc w:val="both"/>
        <w:outlineLvl w:val="1"/>
        <w:rPr>
          <w:ins w:id="102" w:author="20000773" w:date="2012-02-29T11:49:00Z"/>
          <w:rFonts w:ascii="Times New Roman" w:eastAsia="Times New Roman" w:hAnsi="Times New Roman" w:cs="Times New Roman"/>
          <w:bCs/>
          <w:sz w:val="24"/>
          <w:szCs w:val="24"/>
        </w:rPr>
      </w:pPr>
      <w:ins w:id="103" w:author="20000773" w:date="2012-02-29T11:48:00Z">
        <w:r w:rsidRPr="006643A4">
          <w:rPr>
            <w:rFonts w:ascii="Times New Roman" w:eastAsia="Times New Roman" w:hAnsi="Times New Roman" w:cs="Times New Roman"/>
            <w:bCs/>
            <w:sz w:val="24"/>
            <w:szCs w:val="24"/>
            <w:rPrChange w:id="104" w:author="20000773" w:date="2012-02-29T11:48:00Z">
              <w:rPr>
                <w:rFonts w:ascii="Times New Roman" w:eastAsia="Times New Roman" w:hAnsi="Times New Roman" w:cs="Times New Roman"/>
                <w:b/>
                <w:bCs/>
                <w:sz w:val="24"/>
                <w:szCs w:val="24"/>
              </w:rPr>
            </w:rPrChange>
          </w:rPr>
          <w:t>Introduction</w:t>
        </w:r>
      </w:ins>
      <w:ins w:id="105" w:author="20000773" w:date="2012-02-29T11:49:00Z">
        <w:r>
          <w:rPr>
            <w:rFonts w:ascii="Times New Roman" w:eastAsia="Times New Roman" w:hAnsi="Times New Roman" w:cs="Times New Roman"/>
            <w:bCs/>
            <w:sz w:val="24"/>
            <w:szCs w:val="24"/>
          </w:rPr>
          <w:t xml:space="preserve"> = uppercase only</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t>INTRODUCTION</w:t>
        </w:r>
      </w:ins>
    </w:p>
    <w:p w:rsidR="006643A4" w:rsidRDefault="006643A4" w:rsidP="003F5284">
      <w:pPr>
        <w:spacing w:before="100" w:beforeAutospacing="1" w:after="100" w:afterAutospacing="1" w:line="480" w:lineRule="auto"/>
        <w:jc w:val="both"/>
        <w:outlineLvl w:val="1"/>
        <w:rPr>
          <w:ins w:id="106" w:author="20000773" w:date="2012-02-29T11:51:00Z"/>
          <w:rFonts w:ascii="Times New Roman" w:eastAsia="Times New Roman" w:hAnsi="Times New Roman" w:cs="Times New Roman"/>
          <w:bCs/>
          <w:sz w:val="24"/>
          <w:szCs w:val="24"/>
        </w:rPr>
      </w:pPr>
      <w:ins w:id="107" w:author="20000773" w:date="2012-02-29T11:49:00Z">
        <w:r>
          <w:rPr>
            <w:rFonts w:ascii="Times New Roman" w:eastAsia="Times New Roman" w:hAnsi="Times New Roman" w:cs="Times New Roman"/>
            <w:bCs/>
            <w:sz w:val="24"/>
            <w:szCs w:val="24"/>
          </w:rPr>
          <w:lastRenderedPageBreak/>
          <w:t xml:space="preserve">Drop-down list of parts= regular </w:t>
        </w:r>
      </w:ins>
      <w:ins w:id="108" w:author="20000773" w:date="2012-02-29T11:50:00Z">
        <w:r>
          <w:rPr>
            <w:rFonts w:ascii="Times New Roman" w:eastAsia="Times New Roman" w:hAnsi="Times New Roman" w:cs="Times New Roman"/>
            <w:bCs/>
            <w:sz w:val="24"/>
            <w:szCs w:val="24"/>
          </w:rPr>
          <w:t>font, with bullets</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ins>
    </w:p>
    <w:p w:rsidR="006643A4" w:rsidRDefault="006643A4">
      <w:pPr>
        <w:pStyle w:val="ListParagraph"/>
        <w:numPr>
          <w:ilvl w:val="0"/>
          <w:numId w:val="3"/>
        </w:numPr>
        <w:spacing w:before="100" w:beforeAutospacing="1" w:after="100" w:afterAutospacing="1" w:line="480" w:lineRule="auto"/>
        <w:jc w:val="both"/>
        <w:outlineLvl w:val="1"/>
        <w:rPr>
          <w:ins w:id="109" w:author="20000773" w:date="2012-02-29T11:51:00Z"/>
          <w:rFonts w:ascii="Times New Roman" w:eastAsia="Times New Roman" w:hAnsi="Times New Roman" w:cs="Times New Roman"/>
          <w:bCs/>
          <w:sz w:val="24"/>
          <w:szCs w:val="24"/>
        </w:rPr>
        <w:pPrChange w:id="110" w:author="20000773" w:date="2012-02-29T11:51:00Z">
          <w:pPr>
            <w:spacing w:before="100" w:beforeAutospacing="1" w:after="100" w:afterAutospacing="1" w:line="480" w:lineRule="auto"/>
            <w:jc w:val="both"/>
            <w:outlineLvl w:val="1"/>
          </w:pPr>
        </w:pPrChange>
      </w:pPr>
      <w:ins w:id="111" w:author="20000773" w:date="2012-02-29T11:50:00Z">
        <w:r w:rsidRPr="006643A4">
          <w:rPr>
            <w:rFonts w:ascii="Times New Roman" w:eastAsia="Times New Roman" w:hAnsi="Times New Roman" w:cs="Times New Roman"/>
            <w:bCs/>
            <w:sz w:val="24"/>
            <w:szCs w:val="24"/>
            <w:rPrChange w:id="112" w:author="20000773" w:date="2012-02-29T11:51:00Z">
              <w:rPr/>
            </w:rPrChange>
          </w:rPr>
          <w:t>The Base</w:t>
        </w:r>
      </w:ins>
    </w:p>
    <w:p w:rsidR="006643A4" w:rsidRDefault="006643A4">
      <w:pPr>
        <w:pStyle w:val="ListParagraph"/>
        <w:numPr>
          <w:ilvl w:val="0"/>
          <w:numId w:val="3"/>
        </w:numPr>
        <w:spacing w:before="100" w:beforeAutospacing="1" w:after="100" w:afterAutospacing="1" w:line="480" w:lineRule="auto"/>
        <w:jc w:val="both"/>
        <w:outlineLvl w:val="1"/>
        <w:rPr>
          <w:ins w:id="113" w:author="20000773" w:date="2012-02-29T11:52:00Z"/>
          <w:rFonts w:ascii="Times New Roman" w:eastAsia="Times New Roman" w:hAnsi="Times New Roman" w:cs="Times New Roman"/>
          <w:bCs/>
          <w:sz w:val="24"/>
          <w:szCs w:val="24"/>
        </w:rPr>
        <w:pPrChange w:id="114" w:author="20000773" w:date="2012-02-29T11:51:00Z">
          <w:pPr>
            <w:spacing w:before="100" w:beforeAutospacing="1" w:after="100" w:afterAutospacing="1" w:line="480" w:lineRule="auto"/>
            <w:jc w:val="both"/>
            <w:outlineLvl w:val="1"/>
          </w:pPr>
        </w:pPrChange>
      </w:pPr>
      <w:ins w:id="115" w:author="20000773" w:date="2012-02-29T11:51:00Z">
        <w:r>
          <w:rPr>
            <w:rFonts w:ascii="Times New Roman" w:eastAsia="Times New Roman" w:hAnsi="Times New Roman" w:cs="Times New Roman"/>
            <w:bCs/>
            <w:sz w:val="24"/>
            <w:szCs w:val="24"/>
          </w:rPr>
          <w:t>The Handset  etc</w:t>
        </w:r>
      </w:ins>
    </w:p>
    <w:p w:rsidR="006643A4" w:rsidRDefault="006643A4" w:rsidP="006643A4">
      <w:pPr>
        <w:spacing w:before="100" w:beforeAutospacing="1" w:after="100" w:afterAutospacing="1" w:line="480" w:lineRule="auto"/>
        <w:jc w:val="both"/>
        <w:outlineLvl w:val="1"/>
        <w:rPr>
          <w:ins w:id="116" w:author="20000773" w:date="2012-02-29T11:55:00Z"/>
          <w:rFonts w:ascii="Times New Roman" w:eastAsia="Times New Roman" w:hAnsi="Times New Roman" w:cs="Times New Roman"/>
          <w:bCs/>
          <w:sz w:val="24"/>
          <w:szCs w:val="24"/>
        </w:rPr>
      </w:pPr>
      <w:ins w:id="117" w:author="20000773" w:date="2012-02-29T11:52:00Z">
        <w:r>
          <w:rPr>
            <w:rFonts w:ascii="Times New Roman" w:eastAsia="Times New Roman" w:hAnsi="Times New Roman" w:cs="Times New Roman"/>
            <w:bCs/>
            <w:sz w:val="24"/>
            <w:szCs w:val="24"/>
          </w:rPr>
          <w:t>Subheadings for parts</w:t>
        </w:r>
      </w:ins>
      <w:ins w:id="118" w:author="20000773" w:date="2012-02-29T11:55:00Z">
        <w:r>
          <w:rPr>
            <w:rFonts w:ascii="Times New Roman" w:eastAsia="Times New Roman" w:hAnsi="Times New Roman" w:cs="Times New Roman"/>
            <w:bCs/>
            <w:sz w:val="24"/>
            <w:szCs w:val="24"/>
          </w:rPr>
          <w:tab/>
          <w:t>1</w:t>
        </w:r>
        <w:r>
          <w:rPr>
            <w:rFonts w:ascii="Times New Roman" w:eastAsia="Times New Roman" w:hAnsi="Times New Roman" w:cs="Times New Roman"/>
            <w:bCs/>
            <w:sz w:val="24"/>
            <w:szCs w:val="24"/>
          </w:rPr>
          <w:tab/>
        </w:r>
        <w:proofErr w:type="spellStart"/>
        <w:r>
          <w:rPr>
            <w:rFonts w:ascii="Times New Roman" w:eastAsia="Times New Roman" w:hAnsi="Times New Roman" w:cs="Times New Roman"/>
            <w:bCs/>
            <w:sz w:val="24"/>
            <w:szCs w:val="24"/>
          </w:rPr>
          <w:t>reg</w:t>
        </w:r>
        <w:proofErr w:type="spellEnd"/>
        <w:r>
          <w:rPr>
            <w:rFonts w:ascii="Times New Roman" w:eastAsia="Times New Roman" w:hAnsi="Times New Roman" w:cs="Times New Roman"/>
            <w:bCs/>
            <w:sz w:val="24"/>
            <w:szCs w:val="24"/>
          </w:rPr>
          <w:t xml:space="preserve"> print + bold</w:t>
        </w:r>
      </w:ins>
    </w:p>
    <w:p w:rsidR="006643A4" w:rsidRDefault="006643A4" w:rsidP="006643A4">
      <w:pPr>
        <w:spacing w:before="100" w:beforeAutospacing="1" w:after="100" w:afterAutospacing="1" w:line="480" w:lineRule="auto"/>
        <w:jc w:val="both"/>
        <w:outlineLvl w:val="1"/>
        <w:rPr>
          <w:ins w:id="119" w:author="20000773" w:date="2012-02-29T11:56:00Z"/>
          <w:rFonts w:ascii="Times New Roman" w:eastAsia="Times New Roman" w:hAnsi="Times New Roman" w:cs="Times New Roman"/>
          <w:bCs/>
          <w:sz w:val="24"/>
          <w:szCs w:val="24"/>
        </w:rPr>
      </w:pPr>
      <w:ins w:id="120" w:author="20000773" w:date="2012-02-29T11:56:00Z">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t>Regular print + underline</w:t>
        </w:r>
      </w:ins>
    </w:p>
    <w:p w:rsidR="006643A4" w:rsidRDefault="006643A4" w:rsidP="006643A4">
      <w:pPr>
        <w:spacing w:before="100" w:beforeAutospacing="1" w:after="100" w:afterAutospacing="1" w:line="480" w:lineRule="auto"/>
        <w:jc w:val="both"/>
        <w:outlineLvl w:val="1"/>
        <w:rPr>
          <w:ins w:id="121" w:author="20000773" w:date="2012-02-29T11:57:00Z"/>
          <w:rFonts w:ascii="Times New Roman" w:eastAsia="Times New Roman" w:hAnsi="Times New Roman" w:cs="Times New Roman"/>
          <w:bCs/>
          <w:sz w:val="24"/>
          <w:szCs w:val="24"/>
        </w:rPr>
      </w:pPr>
      <w:ins w:id="122" w:author="20000773" w:date="2012-02-29T11:56:00Z">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ins>
      <w:ins w:id="123" w:author="20000773" w:date="2012-02-29T11:57:00Z">
        <w:r>
          <w:rPr>
            <w:rFonts w:ascii="Times New Roman" w:eastAsia="Times New Roman" w:hAnsi="Times New Roman" w:cs="Times New Roman"/>
            <w:bCs/>
            <w:sz w:val="24"/>
            <w:szCs w:val="24"/>
          </w:rPr>
          <w:t>Italics + bold</w:t>
        </w:r>
      </w:ins>
    </w:p>
    <w:p w:rsidR="006643A4" w:rsidRPr="006643A4" w:rsidRDefault="006643A4" w:rsidP="006643A4">
      <w:pPr>
        <w:spacing w:before="100" w:beforeAutospacing="1" w:after="100" w:afterAutospacing="1" w:line="480" w:lineRule="auto"/>
        <w:jc w:val="both"/>
        <w:outlineLvl w:val="1"/>
        <w:rPr>
          <w:rFonts w:ascii="Times New Roman" w:eastAsia="Times New Roman" w:hAnsi="Times New Roman" w:cs="Times New Roman"/>
          <w:bCs/>
          <w:sz w:val="24"/>
          <w:szCs w:val="24"/>
          <w:rPrChange w:id="124" w:author="20000773" w:date="2012-02-29T11:52:00Z">
            <w:rPr>
              <w:rFonts w:ascii="Times New Roman" w:eastAsia="Times New Roman" w:hAnsi="Times New Roman" w:cs="Times New Roman"/>
              <w:b/>
              <w:bCs/>
              <w:sz w:val="24"/>
              <w:szCs w:val="24"/>
            </w:rPr>
          </w:rPrChange>
        </w:rPr>
      </w:pPr>
      <w:ins w:id="125" w:author="20000773" w:date="2012-02-29T11:57:00Z">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t>Plain italics</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t>etc</w:t>
        </w:r>
      </w:ins>
    </w:p>
    <w:sectPr w:rsidR="006643A4" w:rsidRPr="006643A4" w:rsidSect="00044A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7B59CC"/>
    <w:multiLevelType w:val="hybridMultilevel"/>
    <w:tmpl w:val="7D7ECC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B657CD0"/>
    <w:multiLevelType w:val="hybridMultilevel"/>
    <w:tmpl w:val="275A3134"/>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2">
    <w:nsid w:val="5F307067"/>
    <w:multiLevelType w:val="hybridMultilevel"/>
    <w:tmpl w:val="C8969B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D42"/>
    <w:rsid w:val="000405D1"/>
    <w:rsid w:val="00044AE3"/>
    <w:rsid w:val="000537A9"/>
    <w:rsid w:val="000F3A65"/>
    <w:rsid w:val="00127524"/>
    <w:rsid w:val="001D7511"/>
    <w:rsid w:val="002E6D42"/>
    <w:rsid w:val="00331F08"/>
    <w:rsid w:val="003D67BB"/>
    <w:rsid w:val="003F5284"/>
    <w:rsid w:val="00506074"/>
    <w:rsid w:val="005065C9"/>
    <w:rsid w:val="00551C10"/>
    <w:rsid w:val="006643A4"/>
    <w:rsid w:val="006C376F"/>
    <w:rsid w:val="0072674B"/>
    <w:rsid w:val="00726F98"/>
    <w:rsid w:val="00772FBE"/>
    <w:rsid w:val="007A1700"/>
    <w:rsid w:val="00907458"/>
    <w:rsid w:val="0095490C"/>
    <w:rsid w:val="00A430EC"/>
    <w:rsid w:val="00A6783F"/>
    <w:rsid w:val="00A95FB9"/>
    <w:rsid w:val="00B01339"/>
    <w:rsid w:val="00B46C10"/>
    <w:rsid w:val="00BE186A"/>
    <w:rsid w:val="00C9217B"/>
    <w:rsid w:val="00CB7276"/>
    <w:rsid w:val="00D03E4D"/>
    <w:rsid w:val="00D30954"/>
    <w:rsid w:val="00DB3433"/>
    <w:rsid w:val="00DE11FC"/>
    <w:rsid w:val="00EC21C7"/>
    <w:rsid w:val="00EF7836"/>
    <w:rsid w:val="00F012A6"/>
    <w:rsid w:val="00F506F1"/>
    <w:rsid w:val="00F71D9C"/>
    <w:rsid w:val="00F800F1"/>
    <w:rsid w:val="00FE46B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E6D4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6D42"/>
    <w:rPr>
      <w:rFonts w:ascii="Times New Roman" w:eastAsia="Times New Roman" w:hAnsi="Times New Roman" w:cs="Times New Roman"/>
      <w:b/>
      <w:bCs/>
      <w:sz w:val="36"/>
      <w:szCs w:val="36"/>
    </w:rPr>
  </w:style>
  <w:style w:type="paragraph" w:styleId="ListParagraph">
    <w:name w:val="List Paragraph"/>
    <w:basedOn w:val="Normal"/>
    <w:uiPriority w:val="34"/>
    <w:qFormat/>
    <w:rsid w:val="00F506F1"/>
    <w:pPr>
      <w:ind w:left="720"/>
      <w:contextualSpacing/>
    </w:pPr>
  </w:style>
  <w:style w:type="paragraph" w:styleId="BalloonText">
    <w:name w:val="Balloon Text"/>
    <w:basedOn w:val="Normal"/>
    <w:link w:val="BalloonTextChar"/>
    <w:uiPriority w:val="99"/>
    <w:semiHidden/>
    <w:unhideWhenUsed/>
    <w:rsid w:val="00A95F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5FB9"/>
    <w:rPr>
      <w:rFonts w:ascii="Tahoma" w:hAnsi="Tahoma" w:cs="Tahoma"/>
      <w:sz w:val="16"/>
      <w:szCs w:val="16"/>
    </w:rPr>
  </w:style>
  <w:style w:type="paragraph" w:styleId="Revision">
    <w:name w:val="Revision"/>
    <w:hidden/>
    <w:uiPriority w:val="99"/>
    <w:semiHidden/>
    <w:rsid w:val="000F3A6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E6D4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6D42"/>
    <w:rPr>
      <w:rFonts w:ascii="Times New Roman" w:eastAsia="Times New Roman" w:hAnsi="Times New Roman" w:cs="Times New Roman"/>
      <w:b/>
      <w:bCs/>
      <w:sz w:val="36"/>
      <w:szCs w:val="36"/>
    </w:rPr>
  </w:style>
  <w:style w:type="paragraph" w:styleId="ListParagraph">
    <w:name w:val="List Paragraph"/>
    <w:basedOn w:val="Normal"/>
    <w:uiPriority w:val="34"/>
    <w:qFormat/>
    <w:rsid w:val="00F506F1"/>
    <w:pPr>
      <w:ind w:left="720"/>
      <w:contextualSpacing/>
    </w:pPr>
  </w:style>
  <w:style w:type="paragraph" w:styleId="BalloonText">
    <w:name w:val="Balloon Text"/>
    <w:basedOn w:val="Normal"/>
    <w:link w:val="BalloonTextChar"/>
    <w:uiPriority w:val="99"/>
    <w:semiHidden/>
    <w:unhideWhenUsed/>
    <w:rsid w:val="00A95F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5FB9"/>
    <w:rPr>
      <w:rFonts w:ascii="Tahoma" w:hAnsi="Tahoma" w:cs="Tahoma"/>
      <w:sz w:val="16"/>
      <w:szCs w:val="16"/>
    </w:rPr>
  </w:style>
  <w:style w:type="paragraph" w:styleId="Revision">
    <w:name w:val="Revision"/>
    <w:hidden/>
    <w:uiPriority w:val="99"/>
    <w:semiHidden/>
    <w:rsid w:val="000F3A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890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F8D3C-AD90-4587-B89E-6C7DC6666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1324</Words>
  <Characters>7547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Jammy</dc:creator>
  <cp:lastModifiedBy>na-ajele buffonge</cp:lastModifiedBy>
  <cp:revision>2</cp:revision>
  <dcterms:created xsi:type="dcterms:W3CDTF">2014-01-30T15:39:00Z</dcterms:created>
  <dcterms:modified xsi:type="dcterms:W3CDTF">2014-01-30T15:39:00Z</dcterms:modified>
</cp:coreProperties>
</file>